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109" w:rsidRPr="00045109" w:rsidRDefault="00045109" w:rsidP="00D805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09">
        <w:rPr>
          <w:rFonts w:ascii="Times New Roman" w:hAnsi="Times New Roman" w:cs="Times New Roman"/>
          <w:sz w:val="24"/>
          <w:szCs w:val="24"/>
        </w:rPr>
        <w:t>Just to be above board, this is Norm O'Neill.</w:t>
      </w:r>
      <w:ins w:id="0" w:author="Norman T. O'Neill " w:date="2017-01-17T12:41:00Z">
        <w:r w:rsidR="003D37B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" w:author="Norman T. O'Neill " w:date="2017-01-17T12:42:00Z">
        <w:r w:rsidR="003D37B2">
          <w:rPr>
            <w:rFonts w:ascii="Times New Roman" w:hAnsi="Times New Roman" w:cs="Times New Roman"/>
            <w:sz w:val="24"/>
            <w:szCs w:val="24"/>
          </w:rPr>
          <w:t xml:space="preserve">You </w:t>
        </w:r>
      </w:ins>
      <w:ins w:id="2" w:author="Norman T. O'Neill " w:date="2017-01-17T12:54:00Z">
        <w:r w:rsidR="00B75D77">
          <w:rPr>
            <w:rFonts w:ascii="Times New Roman" w:hAnsi="Times New Roman" w:cs="Times New Roman"/>
            <w:sz w:val="24"/>
            <w:szCs w:val="24"/>
          </w:rPr>
          <w:t>sh</w:t>
        </w:r>
      </w:ins>
      <w:ins w:id="3" w:author="Norman T. O'Neill " w:date="2017-01-17T12:58:00Z">
        <w:r w:rsidR="00B75D77">
          <w:rPr>
            <w:rFonts w:ascii="Times New Roman" w:hAnsi="Times New Roman" w:cs="Times New Roman"/>
            <w:sz w:val="24"/>
            <w:szCs w:val="24"/>
          </w:rPr>
          <w:t>o</w:t>
        </w:r>
      </w:ins>
      <w:ins w:id="4" w:author="Norman T. O'Neill " w:date="2017-01-17T12:54:00Z">
        <w:r w:rsidR="00B75D77">
          <w:rPr>
            <w:rFonts w:ascii="Times New Roman" w:hAnsi="Times New Roman" w:cs="Times New Roman"/>
            <w:sz w:val="24"/>
            <w:szCs w:val="24"/>
          </w:rPr>
          <w:t>uld</w:t>
        </w:r>
      </w:ins>
      <w:ins w:id="5" w:author="Norman T. O'Neill " w:date="2017-01-17T12:42:00Z">
        <w:r w:rsidR="003D37B2">
          <w:rPr>
            <w:rFonts w:ascii="Times New Roman" w:hAnsi="Times New Roman" w:cs="Times New Roman"/>
            <w:sz w:val="24"/>
            <w:szCs w:val="24"/>
          </w:rPr>
          <w:t xml:space="preserve"> consider the </w:t>
        </w:r>
      </w:ins>
      <w:ins w:id="6" w:author="Norman T. O'Neill " w:date="2017-01-17T12:41:00Z">
        <w:r w:rsidR="003D37B2">
          <w:rPr>
            <w:rFonts w:ascii="Times New Roman" w:hAnsi="Times New Roman" w:cs="Times New Roman"/>
            <w:sz w:val="24"/>
            <w:szCs w:val="24"/>
          </w:rPr>
          <w:t>elaborations</w:t>
        </w:r>
      </w:ins>
      <w:ins w:id="7" w:author="Norman T. O'Neill " w:date="2017-01-17T12:42:00Z">
        <w:r w:rsidR="003D37B2">
          <w:rPr>
            <w:rFonts w:ascii="Times New Roman" w:hAnsi="Times New Roman" w:cs="Times New Roman"/>
            <w:sz w:val="24"/>
            <w:szCs w:val="24"/>
          </w:rPr>
          <w:t xml:space="preserve"> / corrections </w:t>
        </w:r>
        <w:bookmarkStart w:id="8" w:name="_GoBack"/>
        <w:bookmarkEnd w:id="8"/>
        <w:r w:rsidR="003D37B2">
          <w:rPr>
            <w:rFonts w:ascii="Times New Roman" w:hAnsi="Times New Roman" w:cs="Times New Roman"/>
            <w:sz w:val="24"/>
            <w:szCs w:val="24"/>
          </w:rPr>
          <w:t xml:space="preserve">that I have </w:t>
        </w:r>
      </w:ins>
      <w:ins w:id="9" w:author="Norman T. O'Neill " w:date="2017-01-17T12:51:00Z">
        <w:r w:rsidR="001128D8">
          <w:rPr>
            <w:rFonts w:ascii="Times New Roman" w:hAnsi="Times New Roman" w:cs="Times New Roman"/>
            <w:sz w:val="24"/>
            <w:szCs w:val="24"/>
          </w:rPr>
          <w:t>made below to</w:t>
        </w:r>
      </w:ins>
      <w:ins w:id="10" w:author="Norman T. O'Neill " w:date="2017-01-17T12:42:00Z">
        <w:r w:rsidR="003D37B2">
          <w:rPr>
            <w:rFonts w:ascii="Times New Roman" w:hAnsi="Times New Roman" w:cs="Times New Roman"/>
            <w:sz w:val="24"/>
            <w:szCs w:val="24"/>
          </w:rPr>
          <w:t xml:space="preserve"> the paragraph where the SDA</w:t>
        </w:r>
      </w:ins>
      <w:ins w:id="11" w:author="Norman T. O'Neill " w:date="2017-01-17T12:51:00Z">
        <w:r w:rsidR="001128D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2" w:author="Norman T. O'Neill " w:date="2017-01-17T12:55:00Z">
        <w:r w:rsidR="00B75D77">
          <w:rPr>
            <w:rFonts w:ascii="Times New Roman" w:hAnsi="Times New Roman" w:cs="Times New Roman"/>
            <w:sz w:val="24"/>
            <w:szCs w:val="24"/>
          </w:rPr>
          <w:t xml:space="preserve">is described in your text </w:t>
        </w:r>
      </w:ins>
      <w:ins w:id="13" w:author="Norman T. O'Neill " w:date="2017-01-17T12:51:00Z">
        <w:r w:rsidR="001128D8">
          <w:rPr>
            <w:rFonts w:ascii="Times New Roman" w:hAnsi="Times New Roman" w:cs="Times New Roman"/>
            <w:sz w:val="24"/>
            <w:szCs w:val="24"/>
          </w:rPr>
          <w:t>(I had tracking on in Word)</w:t>
        </w:r>
      </w:ins>
      <w:ins w:id="14" w:author="Norman T. O'Neill " w:date="2017-01-17T12:44:00Z">
        <w:r w:rsidR="003D37B2"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045109" w:rsidRPr="00045109" w:rsidRDefault="00045109" w:rsidP="00D805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55D" w:rsidRPr="00045109" w:rsidRDefault="00D8055D" w:rsidP="00D805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09">
        <w:rPr>
          <w:rFonts w:ascii="Times New Roman" w:hAnsi="Times New Roman" w:cs="Times New Roman"/>
          <w:sz w:val="24"/>
          <w:szCs w:val="24"/>
        </w:rPr>
        <w:t xml:space="preserve">O’Neill et al. (2003) developed the Spectral Deconvolution Algorithm (SDA) to discriminate </w:t>
      </w:r>
      <w:del w:id="15" w:author="Norman T. O'Neill " w:date="2017-01-17T12:01:00Z">
        <w:r w:rsidRPr="00045109" w:rsidDel="00045109">
          <w:rPr>
            <w:rFonts w:ascii="Times New Roman" w:hAnsi="Times New Roman" w:cs="Times New Roman"/>
            <w:sz w:val="24"/>
            <w:szCs w:val="24"/>
          </w:rPr>
          <w:delText xml:space="preserve">the extinctions of the </w:delText>
        </w:r>
      </w:del>
      <w:r w:rsidRPr="00045109">
        <w:rPr>
          <w:rFonts w:ascii="Times New Roman" w:hAnsi="Times New Roman" w:cs="Times New Roman"/>
          <w:sz w:val="24"/>
          <w:szCs w:val="24"/>
        </w:rPr>
        <w:t xml:space="preserve">fine and coarse </w:t>
      </w:r>
      <w:del w:id="16" w:author="Norman T. O'Neill " w:date="2017-01-17T12:01:00Z">
        <w:r w:rsidRPr="00045109" w:rsidDel="00045109">
          <w:rPr>
            <w:rFonts w:ascii="Times New Roman" w:hAnsi="Times New Roman" w:cs="Times New Roman"/>
            <w:sz w:val="24"/>
            <w:szCs w:val="24"/>
          </w:rPr>
          <w:delText>modes</w:delText>
        </w:r>
      </w:del>
      <w:ins w:id="17" w:author="Norman T. O'Neill " w:date="2017-01-17T12:01:00Z">
        <w:r w:rsidR="00045109" w:rsidRPr="00045109">
          <w:rPr>
            <w:rFonts w:ascii="Times New Roman" w:hAnsi="Times New Roman" w:cs="Times New Roman"/>
            <w:sz w:val="24"/>
            <w:szCs w:val="24"/>
          </w:rPr>
          <w:t>mode</w:t>
        </w:r>
        <w:r w:rsidR="00045109">
          <w:rPr>
            <w:rFonts w:ascii="Times New Roman" w:hAnsi="Times New Roman" w:cs="Times New Roman"/>
            <w:sz w:val="24"/>
            <w:szCs w:val="24"/>
          </w:rPr>
          <w:t xml:space="preserve"> extinction</w:t>
        </w:r>
      </w:ins>
      <w:ins w:id="18" w:author="Norman T. O'Neill " w:date="2017-01-17T12:26:00Z">
        <w:r w:rsidR="009D70D4">
          <w:rPr>
            <w:rFonts w:ascii="Times New Roman" w:hAnsi="Times New Roman" w:cs="Times New Roman"/>
            <w:sz w:val="24"/>
            <w:szCs w:val="24"/>
          </w:rPr>
          <w:t xml:space="preserve"> at a reference wavelength</w:t>
        </w:r>
      </w:ins>
      <w:r w:rsidRPr="00045109">
        <w:rPr>
          <w:rFonts w:ascii="Times New Roman" w:hAnsi="Times New Roman" w:cs="Times New Roman"/>
          <w:sz w:val="24"/>
          <w:szCs w:val="24"/>
        </w:rPr>
        <w:t xml:space="preserve">. That study </w:t>
      </w:r>
      <w:del w:id="19" w:author="Norman T. O'Neill " w:date="2017-01-17T12:02:00Z">
        <w:r w:rsidRPr="00045109" w:rsidDel="00045109">
          <w:rPr>
            <w:rFonts w:ascii="Times New Roman" w:hAnsi="Times New Roman" w:cs="Times New Roman"/>
            <w:sz w:val="24"/>
            <w:szCs w:val="24"/>
          </w:rPr>
          <w:delText xml:space="preserve">established </w:delText>
        </w:r>
      </w:del>
      <w:ins w:id="20" w:author="Norman T. O'Neill " w:date="2017-01-17T12:02:00Z">
        <w:r w:rsidR="00045109">
          <w:rPr>
            <w:rFonts w:ascii="Times New Roman" w:hAnsi="Times New Roman" w:cs="Times New Roman"/>
            <w:sz w:val="24"/>
            <w:szCs w:val="24"/>
          </w:rPr>
          <w:t>employed</w:t>
        </w:r>
        <w:r w:rsidR="00045109" w:rsidRPr="0004510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21" w:author="Norman T. O'Neill " w:date="2017-01-17T12:02:00Z">
        <w:r w:rsidRPr="00045109" w:rsidDel="00045109">
          <w:rPr>
            <w:rFonts w:ascii="Times New Roman" w:hAnsi="Times New Roman" w:cs="Times New Roman"/>
            <w:sz w:val="24"/>
            <w:szCs w:val="24"/>
          </w:rPr>
          <w:delText xml:space="preserve">a </w:delText>
        </w:r>
      </w:del>
      <w:ins w:id="22" w:author="Norman T. O'Neill " w:date="2017-01-17T12:02:00Z">
        <w:r w:rsidR="00045109">
          <w:rPr>
            <w:rFonts w:ascii="Times New Roman" w:hAnsi="Times New Roman" w:cs="Times New Roman"/>
            <w:sz w:val="24"/>
            <w:szCs w:val="24"/>
          </w:rPr>
          <w:t>the</w:t>
        </w:r>
        <w:r w:rsidR="00045109" w:rsidRPr="0004510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3" w:author="Norman T. O'Neill " w:date="2017-01-17T12:03:00Z">
        <w:r w:rsidR="00045109">
          <w:rPr>
            <w:rFonts w:ascii="Times New Roman" w:hAnsi="Times New Roman" w:cs="Times New Roman"/>
            <w:sz w:val="24"/>
            <w:szCs w:val="24"/>
          </w:rPr>
          <w:t>0</w:t>
        </w:r>
        <w:r w:rsidR="00045109" w:rsidRPr="00045109">
          <w:rPr>
            <w:rFonts w:ascii="Times New Roman" w:hAnsi="Times New Roman" w:cs="Times New Roman"/>
            <w:sz w:val="24"/>
            <w:szCs w:val="24"/>
            <w:vertAlign w:val="superscript"/>
            <w:rPrChange w:id="24" w:author="Norman T. O'Neill " w:date="2017-01-17T12:03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th</w:t>
        </w:r>
        <w:r w:rsidR="00045109">
          <w:rPr>
            <w:rFonts w:ascii="Times New Roman" w:hAnsi="Times New Roman" w:cs="Times New Roman"/>
            <w:sz w:val="24"/>
            <w:szCs w:val="24"/>
          </w:rPr>
          <w:t>, 1</w:t>
        </w:r>
        <w:r w:rsidR="00045109" w:rsidRPr="00045109">
          <w:rPr>
            <w:rFonts w:ascii="Times New Roman" w:hAnsi="Times New Roman" w:cs="Times New Roman"/>
            <w:sz w:val="24"/>
            <w:szCs w:val="24"/>
            <w:vertAlign w:val="superscript"/>
            <w:rPrChange w:id="25" w:author="Norman T. O'Neill " w:date="2017-01-17T12:03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st</w:t>
        </w:r>
        <w:r w:rsidR="00045109">
          <w:rPr>
            <w:rFonts w:ascii="Times New Roman" w:hAnsi="Times New Roman" w:cs="Times New Roman"/>
            <w:sz w:val="24"/>
            <w:szCs w:val="24"/>
          </w:rPr>
          <w:t xml:space="preserve"> and 2</w:t>
        </w:r>
        <w:r w:rsidR="00045109" w:rsidRPr="00045109">
          <w:rPr>
            <w:rFonts w:ascii="Times New Roman" w:hAnsi="Times New Roman" w:cs="Times New Roman"/>
            <w:sz w:val="24"/>
            <w:szCs w:val="24"/>
            <w:vertAlign w:val="superscript"/>
            <w:rPrChange w:id="26" w:author="Norman T. O'Neill " w:date="2017-01-17T12:03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nd</w:t>
        </w:r>
        <w:r w:rsidR="00045109">
          <w:rPr>
            <w:rFonts w:ascii="Times New Roman" w:hAnsi="Times New Roman" w:cs="Times New Roman"/>
            <w:sz w:val="24"/>
            <w:szCs w:val="24"/>
          </w:rPr>
          <w:t xml:space="preserve"> order </w:t>
        </w:r>
      </w:ins>
      <w:r w:rsidRPr="00045109">
        <w:rPr>
          <w:rFonts w:ascii="Times New Roman" w:hAnsi="Times New Roman" w:cs="Times New Roman"/>
          <w:sz w:val="24"/>
          <w:szCs w:val="24"/>
        </w:rPr>
        <w:t xml:space="preserve">mathematical </w:t>
      </w:r>
      <w:ins w:id="27" w:author="Norman T. O'Neill " w:date="2017-01-17T12:24:00Z">
        <w:r w:rsidR="009D70D4">
          <w:rPr>
            <w:rFonts w:ascii="Times New Roman" w:hAnsi="Times New Roman" w:cs="Times New Roman"/>
            <w:sz w:val="24"/>
            <w:szCs w:val="24"/>
          </w:rPr>
          <w:t>(</w:t>
        </w:r>
      </w:ins>
      <w:ins w:id="28" w:author="Norman T. O'Neill " w:date="2017-01-17T12:04:00Z">
        <w:r w:rsidR="00045109">
          <w:rPr>
            <w:rFonts w:ascii="Times New Roman" w:hAnsi="Times New Roman" w:cs="Times New Roman"/>
            <w:sz w:val="24"/>
            <w:szCs w:val="24"/>
          </w:rPr>
          <w:t>differential</w:t>
        </w:r>
      </w:ins>
      <w:ins w:id="29" w:author="Norman T. O'Neill " w:date="2017-01-17T12:24:00Z">
        <w:r w:rsidR="009D70D4">
          <w:rPr>
            <w:rFonts w:ascii="Times New Roman" w:hAnsi="Times New Roman" w:cs="Times New Roman"/>
            <w:sz w:val="24"/>
            <w:szCs w:val="24"/>
          </w:rPr>
          <w:t>)</w:t>
        </w:r>
      </w:ins>
      <w:ins w:id="30" w:author="Norman T. O'Neill " w:date="2017-01-17T12:05:00Z">
        <w:r w:rsidR="00045109">
          <w:rPr>
            <w:rFonts w:ascii="Times New Roman" w:hAnsi="Times New Roman" w:cs="Times New Roman"/>
            <w:sz w:val="24"/>
            <w:szCs w:val="24"/>
          </w:rPr>
          <w:t xml:space="preserve"> equation</w:t>
        </w:r>
      </w:ins>
      <w:del w:id="31" w:author="Norman T. O'Neill " w:date="2017-01-17T12:05:00Z">
        <w:r w:rsidRPr="00045109" w:rsidDel="00045109">
          <w:rPr>
            <w:rFonts w:ascii="Times New Roman" w:hAnsi="Times New Roman" w:cs="Times New Roman"/>
            <w:sz w:val="24"/>
            <w:szCs w:val="24"/>
          </w:rPr>
          <w:delText>relation</w:delText>
        </w:r>
      </w:del>
      <w:ins w:id="32" w:author="Norman T. O'Neill " w:date="2017-01-17T12:02:00Z">
        <w:r w:rsidR="00045109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045109">
        <w:rPr>
          <w:rFonts w:ascii="Times New Roman" w:hAnsi="Times New Roman" w:cs="Times New Roman"/>
          <w:sz w:val="24"/>
          <w:szCs w:val="24"/>
        </w:rPr>
        <w:t xml:space="preserve"> </w:t>
      </w:r>
      <w:ins w:id="33" w:author="Norman T. O'Neill " w:date="2017-01-17T12:06:00Z">
        <w:r w:rsidR="00045109">
          <w:rPr>
            <w:rFonts w:ascii="Times New Roman" w:hAnsi="Times New Roman" w:cs="Times New Roman"/>
            <w:sz w:val="24"/>
            <w:szCs w:val="24"/>
          </w:rPr>
          <w:t>describing</w:t>
        </w:r>
      </w:ins>
      <w:ins w:id="34" w:author="Norman T. O'Neill " w:date="2017-01-17T12:04:00Z">
        <w:r w:rsidR="00045109">
          <w:rPr>
            <w:rFonts w:ascii="Times New Roman" w:hAnsi="Times New Roman" w:cs="Times New Roman"/>
            <w:sz w:val="24"/>
            <w:szCs w:val="24"/>
          </w:rPr>
          <w:t xml:space="preserve"> a bi-modal</w:t>
        </w:r>
      </w:ins>
      <w:ins w:id="35" w:author="Norman T. O'Neill " w:date="2017-01-17T12:05:00Z">
        <w:r w:rsidR="00045109">
          <w:rPr>
            <w:rFonts w:ascii="Times New Roman" w:hAnsi="Times New Roman" w:cs="Times New Roman"/>
            <w:sz w:val="24"/>
            <w:szCs w:val="24"/>
          </w:rPr>
          <w:t>,</w:t>
        </w:r>
      </w:ins>
      <w:ins w:id="36" w:author="Norman T. O'Neill " w:date="2017-01-17T12:04:00Z">
        <w:r w:rsidR="00045109">
          <w:rPr>
            <w:rFonts w:ascii="Times New Roman" w:hAnsi="Times New Roman" w:cs="Times New Roman"/>
            <w:sz w:val="24"/>
            <w:szCs w:val="24"/>
          </w:rPr>
          <w:t xml:space="preserve"> particle size distribution </w:t>
        </w:r>
      </w:ins>
      <w:ins w:id="37" w:author="Norman T. O'Neill " w:date="2017-01-17T12:06:00Z">
        <w:r w:rsidR="00045109">
          <w:rPr>
            <w:rFonts w:ascii="Times New Roman" w:hAnsi="Times New Roman" w:cs="Times New Roman"/>
            <w:sz w:val="24"/>
            <w:szCs w:val="24"/>
          </w:rPr>
          <w:t>(O'Neill et al., 2001</w:t>
        </w:r>
      </w:ins>
      <w:ins w:id="38" w:author="Norman T. O'Neill " w:date="2017-01-17T12:25:00Z">
        <w:r w:rsidR="009D70D4">
          <w:rPr>
            <w:rFonts w:ascii="Times New Roman" w:hAnsi="Times New Roman" w:cs="Times New Roman"/>
            <w:sz w:val="24"/>
            <w:szCs w:val="24"/>
          </w:rPr>
          <w:t>b</w:t>
        </w:r>
      </w:ins>
      <w:ins w:id="39" w:author="Norman T. O'Neill " w:date="2017-01-17T12:06:00Z">
        <w:r w:rsidR="00045109">
          <w:rPr>
            <w:rFonts w:ascii="Times New Roman" w:hAnsi="Times New Roman" w:cs="Times New Roman"/>
            <w:sz w:val="24"/>
            <w:szCs w:val="24"/>
          </w:rPr>
          <w:t xml:space="preserve">) </w:t>
        </w:r>
      </w:ins>
      <w:ins w:id="40" w:author="Norman T. O'Neill " w:date="2017-01-17T12:05:00Z">
        <w:r w:rsidR="00045109">
          <w:rPr>
            <w:rFonts w:ascii="Times New Roman" w:hAnsi="Times New Roman" w:cs="Times New Roman"/>
            <w:sz w:val="24"/>
            <w:szCs w:val="24"/>
          </w:rPr>
          <w:t>to arrive at</w:t>
        </w:r>
      </w:ins>
      <w:ins w:id="41" w:author="Norman T. O'Neill " w:date="2017-01-17T12:07:00Z">
        <w:r w:rsidR="006252AF">
          <w:rPr>
            <w:rFonts w:ascii="Times New Roman" w:hAnsi="Times New Roman" w:cs="Times New Roman"/>
            <w:sz w:val="24"/>
            <w:szCs w:val="24"/>
          </w:rPr>
          <w:t xml:space="preserve"> an expression for the fine Angstrom exponent </w:t>
        </w:r>
      </w:ins>
      <w:ins w:id="42" w:author="Norman T. O'Neill " w:date="2017-01-17T12:15:00Z">
        <w:r w:rsidR="006252AF">
          <w:rPr>
            <w:rFonts w:ascii="Times New Roman" w:hAnsi="Times New Roman" w:cs="Times New Roman"/>
            <w:sz w:val="24"/>
            <w:szCs w:val="24"/>
          </w:rPr>
          <w:t xml:space="preserve">(a pure </w:t>
        </w:r>
      </w:ins>
      <w:ins w:id="43" w:author="Norman T. O'Neill " w:date="2017-01-17T12:16:00Z">
        <w:r w:rsidR="006252AF">
          <w:rPr>
            <w:rFonts w:ascii="Times New Roman" w:hAnsi="Times New Roman" w:cs="Times New Roman"/>
            <w:sz w:val="24"/>
            <w:szCs w:val="24"/>
          </w:rPr>
          <w:t xml:space="preserve">spectral </w:t>
        </w:r>
      </w:ins>
      <w:ins w:id="44" w:author="Norman T. O'Neill " w:date="2017-01-17T12:15:00Z">
        <w:r w:rsidR="006252AF">
          <w:rPr>
            <w:rFonts w:ascii="Times New Roman" w:hAnsi="Times New Roman" w:cs="Times New Roman"/>
            <w:sz w:val="24"/>
            <w:szCs w:val="24"/>
          </w:rPr>
          <w:t>derivative</w:t>
        </w:r>
      </w:ins>
      <w:ins w:id="45" w:author="Norman T. O'Neill " w:date="2017-01-17T12:21:00Z">
        <w:r w:rsidR="009D70D4">
          <w:rPr>
            <w:rFonts w:ascii="Times New Roman" w:hAnsi="Times New Roman" w:cs="Times New Roman"/>
            <w:sz w:val="24"/>
            <w:szCs w:val="24"/>
          </w:rPr>
          <w:t>)</w:t>
        </w:r>
      </w:ins>
      <w:ins w:id="46" w:author="Norman T. O'Neill " w:date="2017-01-17T12:07:00Z">
        <w:r w:rsidR="006252AF">
          <w:rPr>
            <w:rFonts w:ascii="Times New Roman" w:hAnsi="Times New Roman" w:cs="Times New Roman"/>
            <w:sz w:val="24"/>
            <w:szCs w:val="24"/>
          </w:rPr>
          <w:t xml:space="preserve"> and</w:t>
        </w:r>
      </w:ins>
      <w:ins w:id="47" w:author="Norman T. O'Neill " w:date="2017-01-17T12:08:00Z">
        <w:r w:rsidR="006252AF">
          <w:rPr>
            <w:rFonts w:ascii="Times New Roman" w:hAnsi="Times New Roman" w:cs="Times New Roman"/>
            <w:sz w:val="24"/>
            <w:szCs w:val="24"/>
          </w:rPr>
          <w:t>,</w:t>
        </w:r>
      </w:ins>
      <w:ins w:id="48" w:author="Norman T. O'Neill " w:date="2017-01-17T12:07:00Z">
        <w:r w:rsidR="006252AF">
          <w:rPr>
            <w:rFonts w:ascii="Times New Roman" w:hAnsi="Times New Roman" w:cs="Times New Roman"/>
            <w:sz w:val="24"/>
            <w:szCs w:val="24"/>
          </w:rPr>
          <w:t xml:space="preserve"> in turn</w:t>
        </w:r>
      </w:ins>
      <w:ins w:id="49" w:author="Norman T. O'Neill " w:date="2017-01-17T12:08:00Z">
        <w:r w:rsidR="006252AF">
          <w:rPr>
            <w:rFonts w:ascii="Times New Roman" w:hAnsi="Times New Roman" w:cs="Times New Roman"/>
            <w:sz w:val="24"/>
            <w:szCs w:val="24"/>
          </w:rPr>
          <w:t>,</w:t>
        </w:r>
      </w:ins>
      <w:ins w:id="50" w:author="Norman T. O'Neill " w:date="2017-01-17T12:07:00Z">
        <w:r w:rsidR="006252AF">
          <w:rPr>
            <w:rFonts w:ascii="Times New Roman" w:hAnsi="Times New Roman" w:cs="Times New Roman"/>
            <w:sz w:val="24"/>
            <w:szCs w:val="24"/>
          </w:rPr>
          <w:t xml:space="preserve"> the fine </w:t>
        </w:r>
      </w:ins>
      <w:commentRangeStart w:id="51"/>
      <w:ins w:id="52" w:author="Norman T. O'Neill " w:date="2017-01-17T12:56:00Z">
        <w:r w:rsidR="00B75D77">
          <w:rPr>
            <w:rFonts w:ascii="Times New Roman" w:hAnsi="Times New Roman" w:cs="Times New Roman"/>
            <w:sz w:val="24"/>
            <w:szCs w:val="24"/>
          </w:rPr>
          <w:t>AOD</w:t>
        </w:r>
        <w:commentRangeEnd w:id="51"/>
        <w:r w:rsidR="00B75D77">
          <w:rPr>
            <w:rStyle w:val="CommentReference"/>
          </w:rPr>
          <w:commentReference w:id="51"/>
        </w:r>
        <w:r w:rsidR="00B75D77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53" w:author="Norman T. O'Neill " w:date="2017-01-17T12:09:00Z">
        <w:r w:rsidR="006252AF">
          <w:rPr>
            <w:rFonts w:ascii="Times New Roman" w:hAnsi="Times New Roman" w:cs="Times New Roman"/>
            <w:sz w:val="24"/>
            <w:szCs w:val="24"/>
          </w:rPr>
          <w:t>(</w:t>
        </w:r>
      </w:ins>
      <w:ins w:id="54" w:author="Norman T. O'Neill " w:date="2017-01-17T12:07:00Z">
        <w:r w:rsidR="006252AF">
          <w:rPr>
            <w:rFonts w:ascii="Times New Roman" w:hAnsi="Times New Roman" w:cs="Times New Roman"/>
            <w:sz w:val="24"/>
            <w:szCs w:val="24"/>
          </w:rPr>
          <w:t>from the 1</w:t>
        </w:r>
        <w:r w:rsidR="006252AF" w:rsidRPr="006252AF">
          <w:rPr>
            <w:rFonts w:ascii="Times New Roman" w:hAnsi="Times New Roman" w:cs="Times New Roman"/>
            <w:sz w:val="24"/>
            <w:szCs w:val="24"/>
            <w:vertAlign w:val="superscript"/>
            <w:rPrChange w:id="55" w:author="Norman T. O'Neill " w:date="2017-01-17T12:08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st</w:t>
        </w:r>
        <w:r w:rsidR="006252A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56" w:author="Norman T. O'Neill " w:date="2017-01-17T12:08:00Z">
        <w:r w:rsidR="006252AF">
          <w:rPr>
            <w:rFonts w:ascii="Times New Roman" w:hAnsi="Times New Roman" w:cs="Times New Roman"/>
            <w:sz w:val="24"/>
            <w:szCs w:val="24"/>
          </w:rPr>
          <w:t xml:space="preserve">order </w:t>
        </w:r>
      </w:ins>
      <w:ins w:id="57" w:author="Norman T. O'Neill " w:date="2017-01-17T12:27:00Z">
        <w:r w:rsidR="00A4326D">
          <w:rPr>
            <w:rFonts w:ascii="Times New Roman" w:hAnsi="Times New Roman" w:cs="Times New Roman"/>
            <w:sz w:val="24"/>
            <w:szCs w:val="24"/>
          </w:rPr>
          <w:t xml:space="preserve">Angstrom </w:t>
        </w:r>
      </w:ins>
      <w:ins w:id="58" w:author="Norman T. O'Neill " w:date="2017-01-17T12:38:00Z">
        <w:r w:rsidR="00BC559B">
          <w:rPr>
            <w:rFonts w:ascii="Times New Roman" w:hAnsi="Times New Roman" w:cs="Times New Roman"/>
            <w:sz w:val="24"/>
            <w:szCs w:val="24"/>
          </w:rPr>
          <w:t xml:space="preserve">type </w:t>
        </w:r>
      </w:ins>
      <w:ins w:id="59" w:author="Norman T. O'Neill " w:date="2017-01-17T12:08:00Z">
        <w:r w:rsidR="006252AF">
          <w:rPr>
            <w:rFonts w:ascii="Times New Roman" w:hAnsi="Times New Roman" w:cs="Times New Roman"/>
            <w:sz w:val="24"/>
            <w:szCs w:val="24"/>
          </w:rPr>
          <w:t>equation</w:t>
        </w:r>
      </w:ins>
      <w:ins w:id="60" w:author="Norman T. O'Neill " w:date="2017-01-17T12:09:00Z">
        <w:r w:rsidR="009D70D4">
          <w:rPr>
            <w:rFonts w:ascii="Times New Roman" w:hAnsi="Times New Roman" w:cs="Times New Roman"/>
            <w:sz w:val="24"/>
            <w:szCs w:val="24"/>
          </w:rPr>
          <w:t xml:space="preserve">) and </w:t>
        </w:r>
        <w:r w:rsidR="006252AF">
          <w:rPr>
            <w:rFonts w:ascii="Times New Roman" w:hAnsi="Times New Roman" w:cs="Times New Roman"/>
            <w:sz w:val="24"/>
            <w:szCs w:val="24"/>
          </w:rPr>
          <w:t xml:space="preserve">the coarse </w:t>
        </w:r>
      </w:ins>
      <w:ins w:id="61" w:author="Norman T. O'Neill " w:date="2017-01-17T12:57:00Z">
        <w:r w:rsidR="00B75D77">
          <w:rPr>
            <w:rFonts w:ascii="Times New Roman" w:hAnsi="Times New Roman" w:cs="Times New Roman"/>
            <w:sz w:val="24"/>
            <w:szCs w:val="24"/>
          </w:rPr>
          <w:t>AOD</w:t>
        </w:r>
      </w:ins>
      <w:ins w:id="62" w:author="Norman T. O'Neill " w:date="2017-01-17T12:24:00Z">
        <w:r w:rsidR="009D70D4">
          <w:rPr>
            <w:rFonts w:ascii="Times New Roman" w:hAnsi="Times New Roman" w:cs="Times New Roman"/>
            <w:sz w:val="24"/>
            <w:szCs w:val="24"/>
          </w:rPr>
          <w:t xml:space="preserve"> (from the 0</w:t>
        </w:r>
        <w:r w:rsidR="009D70D4" w:rsidRPr="009D70D4">
          <w:rPr>
            <w:rFonts w:ascii="Times New Roman" w:hAnsi="Times New Roman" w:cs="Times New Roman"/>
            <w:sz w:val="24"/>
            <w:szCs w:val="24"/>
            <w:vertAlign w:val="superscript"/>
            <w:rPrChange w:id="63" w:author="Norman T. O'Neill " w:date="2017-01-17T12:2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th</w:t>
        </w:r>
        <w:r w:rsidR="009D70D4">
          <w:rPr>
            <w:rFonts w:ascii="Times New Roman" w:hAnsi="Times New Roman" w:cs="Times New Roman"/>
            <w:sz w:val="24"/>
            <w:szCs w:val="24"/>
          </w:rPr>
          <w:t xml:space="preserve"> order </w:t>
        </w:r>
      </w:ins>
      <w:ins w:id="64" w:author="Norman T. O'Neill " w:date="2017-01-17T12:28:00Z">
        <w:r w:rsidR="00A4326D">
          <w:rPr>
            <w:rFonts w:ascii="Times New Roman" w:hAnsi="Times New Roman" w:cs="Times New Roman"/>
            <w:sz w:val="24"/>
            <w:szCs w:val="24"/>
          </w:rPr>
          <w:t xml:space="preserve">AOD </w:t>
        </w:r>
      </w:ins>
      <w:ins w:id="65" w:author="Norman T. O'Neill " w:date="2017-01-17T12:24:00Z">
        <w:r w:rsidR="00A4326D">
          <w:rPr>
            <w:rFonts w:ascii="Times New Roman" w:hAnsi="Times New Roman" w:cs="Times New Roman"/>
            <w:sz w:val="24"/>
            <w:szCs w:val="24"/>
          </w:rPr>
          <w:t>equation</w:t>
        </w:r>
        <w:r w:rsidR="009D70D4">
          <w:rPr>
            <w:rFonts w:ascii="Times New Roman" w:hAnsi="Times New Roman" w:cs="Times New Roman"/>
            <w:sz w:val="24"/>
            <w:szCs w:val="24"/>
          </w:rPr>
          <w:t>)</w:t>
        </w:r>
      </w:ins>
      <w:ins w:id="66" w:author="Norman T. O'Neill " w:date="2017-01-17T12:08:00Z">
        <w:r w:rsidR="006252AF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  <w:ins w:id="67" w:author="Norman T. O'Neill " w:date="2017-01-17T12:07:00Z">
        <w:r w:rsidR="006252A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68" w:author="Norman T. O'Neill " w:date="2017-01-17T12:07:00Z">
        <w:r w:rsidRPr="00045109" w:rsidDel="006252AF">
          <w:rPr>
            <w:rFonts w:ascii="Times New Roman" w:hAnsi="Times New Roman" w:cs="Times New Roman"/>
            <w:sz w:val="24"/>
            <w:szCs w:val="24"/>
          </w:rPr>
          <w:delText>between the ratio fine/coarse extinction with the Ångström exponent and its fine and coarse mode components</w:delText>
        </w:r>
      </w:del>
      <w:del w:id="69" w:author="Norman T. O'Neill " w:date="2017-01-17T12:38:00Z">
        <w:r w:rsidRPr="00045109" w:rsidDel="00BC559B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</w:del>
      <w:del w:id="70" w:author="Norman T. O'Neill " w:date="2017-01-17T12:13:00Z">
        <w:r w:rsidRPr="00045109" w:rsidDel="006252AF">
          <w:rPr>
            <w:rFonts w:ascii="Times New Roman" w:hAnsi="Times New Roman" w:cs="Times New Roman"/>
            <w:sz w:val="24"/>
            <w:szCs w:val="24"/>
          </w:rPr>
          <w:delText>Then</w:delText>
        </w:r>
      </w:del>
      <w:ins w:id="71" w:author="Norman T. O'Neill " w:date="2017-01-17T12:13:00Z">
        <w:r w:rsidR="006252AF">
          <w:rPr>
            <w:rFonts w:ascii="Times New Roman" w:hAnsi="Times New Roman" w:cs="Times New Roman"/>
            <w:sz w:val="24"/>
            <w:szCs w:val="24"/>
          </w:rPr>
          <w:t>The set of 3 equations were then solved for fine and coarse parameters given t</w:t>
        </w:r>
      </w:ins>
      <w:ins w:id="72" w:author="Norman T. O'Neill " w:date="2017-01-17T12:14:00Z">
        <w:r w:rsidR="006252AF">
          <w:rPr>
            <w:rFonts w:ascii="Times New Roman" w:hAnsi="Times New Roman" w:cs="Times New Roman"/>
            <w:sz w:val="24"/>
            <w:szCs w:val="24"/>
          </w:rPr>
          <w:t>he total AOD along with its 1</w:t>
        </w:r>
        <w:r w:rsidR="006252AF" w:rsidRPr="006252AF">
          <w:rPr>
            <w:rFonts w:ascii="Times New Roman" w:hAnsi="Times New Roman" w:cs="Times New Roman"/>
            <w:sz w:val="24"/>
            <w:szCs w:val="24"/>
            <w:vertAlign w:val="superscript"/>
            <w:rPrChange w:id="73" w:author="Norman T. O'Neill " w:date="2017-01-17T12:1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st</w:t>
        </w:r>
        <w:r w:rsidR="006252AF">
          <w:rPr>
            <w:rFonts w:ascii="Times New Roman" w:hAnsi="Times New Roman" w:cs="Times New Roman"/>
            <w:sz w:val="24"/>
            <w:szCs w:val="24"/>
          </w:rPr>
          <w:t xml:space="preserve"> and 2</w:t>
        </w:r>
        <w:r w:rsidR="006252AF" w:rsidRPr="006252AF">
          <w:rPr>
            <w:rFonts w:ascii="Times New Roman" w:hAnsi="Times New Roman" w:cs="Times New Roman"/>
            <w:sz w:val="24"/>
            <w:szCs w:val="24"/>
            <w:vertAlign w:val="superscript"/>
            <w:rPrChange w:id="74" w:author="Norman T. O'Neill " w:date="2017-01-17T12:1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nd</w:t>
        </w:r>
        <w:r w:rsidR="006252A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75" w:author="Norman T. O'Neill " w:date="2017-01-17T12:16:00Z">
        <w:r w:rsidR="006252AF">
          <w:rPr>
            <w:rFonts w:ascii="Times New Roman" w:hAnsi="Times New Roman" w:cs="Times New Roman"/>
            <w:sz w:val="24"/>
            <w:szCs w:val="24"/>
          </w:rPr>
          <w:t xml:space="preserve">order </w:t>
        </w:r>
      </w:ins>
      <w:ins w:id="76" w:author="Norman T. O'Neill " w:date="2017-01-17T12:14:00Z">
        <w:r w:rsidR="006252AF">
          <w:rPr>
            <w:rFonts w:ascii="Times New Roman" w:hAnsi="Times New Roman" w:cs="Times New Roman"/>
            <w:sz w:val="24"/>
            <w:szCs w:val="24"/>
          </w:rPr>
          <w:t>spectral d</w:t>
        </w:r>
      </w:ins>
      <w:ins w:id="77" w:author="Norman T. O'Neill " w:date="2017-01-17T12:15:00Z">
        <w:r w:rsidR="006252AF">
          <w:rPr>
            <w:rFonts w:ascii="Times New Roman" w:hAnsi="Times New Roman" w:cs="Times New Roman"/>
            <w:sz w:val="24"/>
            <w:szCs w:val="24"/>
          </w:rPr>
          <w:t xml:space="preserve">erivatives as input. </w:t>
        </w:r>
      </w:ins>
      <w:del w:id="78" w:author="Norman T. O'Neill " w:date="2017-01-17T12:17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>, by</w:delText>
        </w:r>
      </w:del>
      <w:ins w:id="79" w:author="Norman T. O'Neill " w:date="2017-01-17T12:17:00Z">
        <w:r w:rsidR="009D70D4">
          <w:rPr>
            <w:rFonts w:ascii="Times New Roman" w:hAnsi="Times New Roman" w:cs="Times New Roman"/>
            <w:sz w:val="24"/>
            <w:szCs w:val="24"/>
          </w:rPr>
          <w:t xml:space="preserve">This solution involved </w:t>
        </w:r>
      </w:ins>
      <w:del w:id="80" w:author="Norman T. O'Neill " w:date="2017-01-17T12:31:00Z">
        <w:r w:rsidRPr="00045109" w:rsidDel="00A4326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del w:id="81" w:author="Norman T. O'Neill " w:date="2017-01-17T12:17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 xml:space="preserve">applying several </w:delText>
        </w:r>
      </w:del>
      <w:ins w:id="82" w:author="Norman T. O'Neill " w:date="2017-01-17T12:17:00Z">
        <w:r w:rsidR="009D70D4">
          <w:rPr>
            <w:rFonts w:ascii="Times New Roman" w:hAnsi="Times New Roman" w:cs="Times New Roman"/>
            <w:sz w:val="24"/>
            <w:szCs w:val="24"/>
          </w:rPr>
          <w:t>two 2</w:t>
        </w:r>
        <w:r w:rsidR="009D70D4" w:rsidRPr="009D70D4">
          <w:rPr>
            <w:rFonts w:ascii="Times New Roman" w:hAnsi="Times New Roman" w:cs="Times New Roman"/>
            <w:sz w:val="24"/>
            <w:szCs w:val="24"/>
            <w:vertAlign w:val="superscript"/>
            <w:rPrChange w:id="83" w:author="Norman T. O'Neill " w:date="2017-01-17T12:17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nd</w:t>
        </w:r>
        <w:r w:rsidR="009D70D4">
          <w:rPr>
            <w:rFonts w:ascii="Times New Roman" w:hAnsi="Times New Roman" w:cs="Times New Roman"/>
            <w:sz w:val="24"/>
            <w:szCs w:val="24"/>
          </w:rPr>
          <w:t xml:space="preserve"> order</w:t>
        </w:r>
        <w:r w:rsidR="009D70D4" w:rsidRPr="0004510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proofErr w:type="gramStart"/>
      <w:r w:rsidRPr="00045109">
        <w:rPr>
          <w:rFonts w:ascii="Times New Roman" w:hAnsi="Times New Roman" w:cs="Times New Roman"/>
          <w:sz w:val="24"/>
          <w:szCs w:val="24"/>
        </w:rPr>
        <w:t xml:space="preserve">approximations </w:t>
      </w:r>
      <w:proofErr w:type="gramEnd"/>
      <w:del w:id="84" w:author="Norman T. O'Neill " w:date="2017-01-17T12:31:00Z">
        <w:r w:rsidRPr="00045109" w:rsidDel="00A4326D">
          <w:rPr>
            <w:rFonts w:ascii="Times New Roman" w:hAnsi="Times New Roman" w:cs="Times New Roman"/>
            <w:sz w:val="24"/>
            <w:szCs w:val="24"/>
          </w:rPr>
          <w:delText>(</w:delText>
        </w:r>
      </w:del>
      <w:ins w:id="85" w:author="Norman T. O'Neill " w:date="2017-01-17T12:31:00Z">
        <w:r w:rsidR="00A4326D">
          <w:rPr>
            <w:rFonts w:ascii="Times New Roman" w:hAnsi="Times New Roman" w:cs="Times New Roman"/>
            <w:sz w:val="24"/>
            <w:szCs w:val="24"/>
          </w:rPr>
          <w:t>:</w:t>
        </w:r>
      </w:ins>
      <w:ins w:id="86" w:author="Norman T. O'Neill " w:date="2017-01-17T12:32:00Z">
        <w:r w:rsidR="00A4326D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87" w:author="Norman T. O'Neill " w:date="2017-01-17T12:18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 xml:space="preserve">fixing </w:delText>
        </w:r>
      </w:del>
      <w:ins w:id="88" w:author="Norman T. O'Neill " w:date="2017-01-17T12:18:00Z">
        <w:r w:rsidR="009D70D4">
          <w:rPr>
            <w:rFonts w:ascii="Times New Roman" w:hAnsi="Times New Roman" w:cs="Times New Roman"/>
            <w:sz w:val="24"/>
            <w:szCs w:val="24"/>
          </w:rPr>
          <w:t xml:space="preserve">prescribing low fixed values </w:t>
        </w:r>
      </w:ins>
      <w:ins w:id="89" w:author="Norman T. O'Neill " w:date="2017-01-17T12:29:00Z">
        <w:r w:rsidR="00A4326D">
          <w:rPr>
            <w:rFonts w:ascii="Times New Roman" w:hAnsi="Times New Roman" w:cs="Times New Roman"/>
            <w:sz w:val="24"/>
            <w:szCs w:val="24"/>
          </w:rPr>
          <w:t>for</w:t>
        </w:r>
      </w:ins>
      <w:ins w:id="90" w:author="Norman T. O'Neill " w:date="2017-01-17T12:18:00Z">
        <w:r w:rsidR="009D70D4" w:rsidRPr="0004510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045109">
        <w:rPr>
          <w:rFonts w:ascii="Times New Roman" w:hAnsi="Times New Roman" w:cs="Times New Roman"/>
          <w:sz w:val="24"/>
          <w:szCs w:val="24"/>
        </w:rPr>
        <w:t xml:space="preserve">the coarse </w:t>
      </w:r>
      <w:proofErr w:type="spellStart"/>
      <w:r w:rsidRPr="00045109">
        <w:rPr>
          <w:rFonts w:ascii="Times New Roman" w:hAnsi="Times New Roman" w:cs="Times New Roman"/>
          <w:sz w:val="24"/>
          <w:szCs w:val="24"/>
        </w:rPr>
        <w:t>Ångström</w:t>
      </w:r>
      <w:proofErr w:type="spellEnd"/>
      <w:r w:rsidRPr="00045109">
        <w:rPr>
          <w:rFonts w:ascii="Times New Roman" w:hAnsi="Times New Roman" w:cs="Times New Roman"/>
          <w:sz w:val="24"/>
          <w:szCs w:val="24"/>
        </w:rPr>
        <w:t xml:space="preserve"> exponent </w:t>
      </w:r>
      <w:ins w:id="91" w:author="Norman T. O'Neill " w:date="2017-01-17T12:09:00Z">
        <w:r w:rsidR="009D70D4">
          <w:rPr>
            <w:rFonts w:ascii="Times New Roman" w:hAnsi="Times New Roman" w:cs="Times New Roman"/>
            <w:sz w:val="24"/>
            <w:szCs w:val="24"/>
          </w:rPr>
          <w:t>and its derivative</w:t>
        </w:r>
      </w:ins>
      <w:ins w:id="92" w:author="Norman T. O'Neill " w:date="2017-01-17T12:18:00Z">
        <w:r w:rsidR="009D70D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93" w:author="Norman T. O'Neill " w:date="2017-01-17T12:18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 xml:space="preserve">to </w:delText>
        </w:r>
      </w:del>
      <w:del w:id="94" w:author="Norman T. O'Neill " w:date="2017-01-17T12:09:00Z">
        <w:r w:rsidRPr="00045109" w:rsidDel="006252AF">
          <w:rPr>
            <w:rFonts w:ascii="Times New Roman" w:hAnsi="Times New Roman" w:cs="Times New Roman"/>
            <w:sz w:val="24"/>
            <w:szCs w:val="24"/>
          </w:rPr>
          <w:delText xml:space="preserve">a </w:delText>
        </w:r>
      </w:del>
      <w:del w:id="95" w:author="Norman T. O'Neill " w:date="2017-01-17T12:18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>low value</w:delText>
        </w:r>
      </w:del>
      <w:del w:id="96" w:author="Norman T. O'Neill " w:date="2017-01-17T12:12:00Z">
        <w:r w:rsidRPr="00045109" w:rsidDel="006252AF">
          <w:rPr>
            <w:rFonts w:ascii="Times New Roman" w:hAnsi="Times New Roman" w:cs="Times New Roman"/>
            <w:sz w:val="24"/>
            <w:szCs w:val="24"/>
          </w:rPr>
          <w:delText xml:space="preserve"> and neglecting its derivatives</w:delText>
        </w:r>
      </w:del>
      <w:del w:id="97" w:author="Norman T. O'Neill " w:date="2017-01-17T12:18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 xml:space="preserve">) </w:delText>
        </w:r>
      </w:del>
      <w:r w:rsidRPr="00045109">
        <w:rPr>
          <w:rFonts w:ascii="Times New Roman" w:hAnsi="Times New Roman" w:cs="Times New Roman"/>
          <w:sz w:val="24"/>
          <w:szCs w:val="24"/>
        </w:rPr>
        <w:t xml:space="preserve">and </w:t>
      </w:r>
      <w:del w:id="98" w:author="Norman T. O'Neill " w:date="2017-01-17T12:30:00Z">
        <w:r w:rsidRPr="00045109" w:rsidDel="00A4326D">
          <w:rPr>
            <w:rFonts w:ascii="Times New Roman" w:hAnsi="Times New Roman" w:cs="Times New Roman"/>
            <w:sz w:val="24"/>
            <w:szCs w:val="24"/>
          </w:rPr>
          <w:delText xml:space="preserve">using </w:delText>
        </w:r>
      </w:del>
      <w:del w:id="99" w:author="Norman T. O'Neill " w:date="2017-01-17T12:18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 xml:space="preserve">some </w:delText>
        </w:r>
      </w:del>
      <w:ins w:id="100" w:author="Norman T. O'Neill " w:date="2017-01-17T12:32:00Z">
        <w:r w:rsidR="00A4326D">
          <w:rPr>
            <w:rFonts w:ascii="Times New Roman" w:hAnsi="Times New Roman" w:cs="Times New Roman"/>
            <w:sz w:val="24"/>
            <w:szCs w:val="24"/>
          </w:rPr>
          <w:t xml:space="preserve">the use of </w:t>
        </w:r>
      </w:ins>
      <w:ins w:id="101" w:author="Norman T. O'Neill " w:date="2017-01-17T12:18:00Z">
        <w:r w:rsidR="009D70D4">
          <w:rPr>
            <w:rFonts w:ascii="Times New Roman" w:hAnsi="Times New Roman" w:cs="Times New Roman"/>
            <w:sz w:val="24"/>
            <w:szCs w:val="24"/>
          </w:rPr>
          <w:t>an</w:t>
        </w:r>
        <w:r w:rsidR="009D70D4" w:rsidRPr="0004510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045109">
        <w:rPr>
          <w:rFonts w:ascii="Times New Roman" w:hAnsi="Times New Roman" w:cs="Times New Roman"/>
          <w:sz w:val="24"/>
          <w:szCs w:val="24"/>
        </w:rPr>
        <w:t>empirical relation</w:t>
      </w:r>
      <w:del w:id="102" w:author="Norman T. O'Neill " w:date="2017-01-17T12:19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045109">
        <w:rPr>
          <w:rFonts w:ascii="Times New Roman" w:hAnsi="Times New Roman" w:cs="Times New Roman"/>
          <w:sz w:val="24"/>
          <w:szCs w:val="24"/>
        </w:rPr>
        <w:t xml:space="preserve"> (between the fine </w:t>
      </w:r>
      <w:proofErr w:type="spellStart"/>
      <w:r w:rsidRPr="00045109">
        <w:rPr>
          <w:rFonts w:ascii="Times New Roman" w:hAnsi="Times New Roman" w:cs="Times New Roman"/>
          <w:sz w:val="24"/>
          <w:szCs w:val="24"/>
        </w:rPr>
        <w:t>Ångström</w:t>
      </w:r>
      <w:proofErr w:type="spellEnd"/>
      <w:ins w:id="103" w:author="Norman T. O'Neill " w:date="2017-01-17T12:10:00Z">
        <w:r w:rsidR="006252A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045109">
        <w:rPr>
          <w:rFonts w:ascii="Times New Roman" w:hAnsi="Times New Roman" w:cs="Times New Roman"/>
          <w:sz w:val="24"/>
          <w:szCs w:val="24"/>
        </w:rPr>
        <w:t>exponent and its derivative</w:t>
      </w:r>
      <w:del w:id="104" w:author="Norman T. O'Neill " w:date="2017-01-17T12:19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045109">
        <w:rPr>
          <w:rFonts w:ascii="Times New Roman" w:hAnsi="Times New Roman" w:cs="Times New Roman"/>
          <w:sz w:val="24"/>
          <w:szCs w:val="24"/>
        </w:rPr>
        <w:t>)</w:t>
      </w:r>
      <w:del w:id="105" w:author="Norman T. O'Neill " w:date="2017-01-17T12:19:00Z">
        <w:r w:rsidRPr="00045109" w:rsidDel="009D70D4">
          <w:rPr>
            <w:rFonts w:ascii="Times New Roman" w:hAnsi="Times New Roman" w:cs="Times New Roman"/>
            <w:sz w:val="24"/>
            <w:szCs w:val="24"/>
          </w:rPr>
          <w:delText xml:space="preserve">, the ratio fine/coarse extinction is derived (more information also in O’Neill et al., 2001a, b). </w:delText>
        </w:r>
      </w:del>
      <w:ins w:id="106" w:author="Norman T. O'Neill " w:date="2017-01-17T12:19:00Z">
        <w:r w:rsidR="009D70D4">
          <w:rPr>
            <w:rFonts w:ascii="Times New Roman" w:hAnsi="Times New Roman" w:cs="Times New Roman"/>
            <w:sz w:val="24"/>
            <w:szCs w:val="24"/>
          </w:rPr>
          <w:t>.</w:t>
        </w:r>
      </w:ins>
      <w:ins w:id="107" w:author="Norman T. O'Neill " w:date="2017-01-17T12:39:00Z">
        <w:r w:rsidR="00BC559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045109">
        <w:rPr>
          <w:rFonts w:ascii="Times New Roman" w:hAnsi="Times New Roman" w:cs="Times New Roman"/>
          <w:sz w:val="24"/>
          <w:szCs w:val="24"/>
        </w:rPr>
        <w:t>The algorithm</w:t>
      </w:r>
    </w:p>
    <w:p w:rsidR="00A75DF2" w:rsidRPr="00045109" w:rsidRDefault="00D8055D" w:rsidP="00D805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del w:id="108" w:author="Norman T. O'Neill " w:date="2017-01-17T12:33:00Z">
        <w:r w:rsidRPr="00045109" w:rsidDel="00A4326D">
          <w:rPr>
            <w:rFonts w:ascii="Times New Roman" w:hAnsi="Times New Roman" w:cs="Times New Roman"/>
            <w:sz w:val="24"/>
            <w:szCs w:val="24"/>
          </w:rPr>
          <w:delText xml:space="preserve">30 </w:delText>
        </w:r>
      </w:del>
      <w:proofErr w:type="gramStart"/>
      <w:r w:rsidRPr="00045109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045109">
        <w:rPr>
          <w:rFonts w:ascii="Times New Roman" w:hAnsi="Times New Roman" w:cs="Times New Roman"/>
          <w:sz w:val="24"/>
          <w:szCs w:val="24"/>
        </w:rPr>
        <w:t xml:space="preserve"> </w:t>
      </w:r>
      <w:del w:id="109" w:author="Norman T. O'Neill " w:date="2017-01-17T12:39:00Z">
        <w:r w:rsidRPr="00045109" w:rsidDel="00BC559B">
          <w:rPr>
            <w:rFonts w:ascii="Times New Roman" w:hAnsi="Times New Roman" w:cs="Times New Roman"/>
            <w:sz w:val="24"/>
            <w:szCs w:val="24"/>
          </w:rPr>
          <w:delText xml:space="preserve">integrated as a </w:delText>
        </w:r>
      </w:del>
      <w:r w:rsidRPr="00045109">
        <w:rPr>
          <w:rFonts w:ascii="Times New Roman" w:hAnsi="Times New Roman" w:cs="Times New Roman"/>
          <w:sz w:val="24"/>
          <w:szCs w:val="24"/>
        </w:rPr>
        <w:t xml:space="preserve">part of the AERONET </w:t>
      </w:r>
      <w:del w:id="110" w:author="Norman T. O'Neill " w:date="2017-01-17T12:39:00Z">
        <w:r w:rsidRPr="00045109" w:rsidDel="00BC559B">
          <w:rPr>
            <w:rFonts w:ascii="Times New Roman" w:hAnsi="Times New Roman" w:cs="Times New Roman"/>
            <w:sz w:val="24"/>
            <w:szCs w:val="24"/>
          </w:rPr>
          <w:delText>procedures</w:delText>
        </w:r>
      </w:del>
      <w:ins w:id="111" w:author="Norman T. O'Neill " w:date="2017-01-17T12:39:00Z">
        <w:r w:rsidR="00BC559B">
          <w:rPr>
            <w:rFonts w:ascii="Times New Roman" w:hAnsi="Times New Roman" w:cs="Times New Roman"/>
            <w:sz w:val="24"/>
            <w:szCs w:val="24"/>
          </w:rPr>
          <w:t xml:space="preserve">processing chain </w:t>
        </w:r>
      </w:ins>
      <w:r w:rsidRPr="00045109">
        <w:rPr>
          <w:rFonts w:ascii="Times New Roman" w:hAnsi="Times New Roman" w:cs="Times New Roman"/>
          <w:sz w:val="24"/>
          <w:szCs w:val="24"/>
        </w:rPr>
        <w:t xml:space="preserve">: the value of the </w:t>
      </w:r>
      <w:ins w:id="112" w:author="Norman T. O'Neill " w:date="2017-01-17T12:33:00Z">
        <w:r w:rsidR="00A4326D">
          <w:rPr>
            <w:rFonts w:ascii="Times New Roman" w:hAnsi="Times New Roman" w:cs="Times New Roman"/>
            <w:sz w:val="24"/>
            <w:szCs w:val="24"/>
          </w:rPr>
          <w:t xml:space="preserve">fine and coarse AOD </w:t>
        </w:r>
      </w:ins>
      <w:del w:id="113" w:author="Norman T. O'Neill " w:date="2017-01-17T12:34:00Z">
        <w:r w:rsidRPr="00045109" w:rsidDel="00A4326D">
          <w:rPr>
            <w:rFonts w:ascii="Times New Roman" w:hAnsi="Times New Roman" w:cs="Times New Roman"/>
            <w:sz w:val="24"/>
            <w:szCs w:val="24"/>
          </w:rPr>
          <w:delText xml:space="preserve">aerosol optical depth of fine and coarse mode </w:delText>
        </w:r>
      </w:del>
      <w:r w:rsidRPr="00045109">
        <w:rPr>
          <w:rFonts w:ascii="Times New Roman" w:hAnsi="Times New Roman" w:cs="Times New Roman"/>
          <w:sz w:val="24"/>
          <w:szCs w:val="24"/>
        </w:rPr>
        <w:t xml:space="preserve">at 500 nm is retrieved from every </w:t>
      </w:r>
      <w:del w:id="114" w:author="Norman T. O'Neill " w:date="2017-01-17T12:35:00Z">
        <w:r w:rsidRPr="00045109" w:rsidDel="00A4326D">
          <w:rPr>
            <w:rFonts w:ascii="Times New Roman" w:hAnsi="Times New Roman" w:cs="Times New Roman"/>
            <w:sz w:val="24"/>
            <w:szCs w:val="24"/>
          </w:rPr>
          <w:delText>aerosol optical depth</w:delText>
        </w:r>
      </w:del>
      <w:ins w:id="115" w:author="Norman T. O'Neill " w:date="2017-01-17T12:36:00Z">
        <w:r w:rsidR="00A4326D">
          <w:rPr>
            <w:rFonts w:ascii="Times New Roman" w:hAnsi="Times New Roman" w:cs="Times New Roman"/>
            <w:sz w:val="24"/>
            <w:szCs w:val="24"/>
          </w:rPr>
          <w:t xml:space="preserve">measured </w:t>
        </w:r>
      </w:ins>
      <w:ins w:id="116" w:author="Norman T. O'Neill " w:date="2017-01-17T12:35:00Z">
        <w:r w:rsidR="00A4326D">
          <w:rPr>
            <w:rFonts w:ascii="Times New Roman" w:hAnsi="Times New Roman" w:cs="Times New Roman"/>
            <w:sz w:val="24"/>
            <w:szCs w:val="24"/>
          </w:rPr>
          <w:t>AOD spectr</w:t>
        </w:r>
      </w:ins>
      <w:ins w:id="117" w:author="Norman T. O'Neill " w:date="2017-01-17T12:36:00Z">
        <w:r w:rsidR="00A4326D">
          <w:rPr>
            <w:rFonts w:ascii="Times New Roman" w:hAnsi="Times New Roman" w:cs="Times New Roman"/>
            <w:sz w:val="24"/>
            <w:szCs w:val="24"/>
          </w:rPr>
          <w:t>um</w:t>
        </w:r>
      </w:ins>
      <w:r w:rsidRPr="00045109">
        <w:rPr>
          <w:rFonts w:ascii="Times New Roman" w:hAnsi="Times New Roman" w:cs="Times New Roman"/>
          <w:sz w:val="24"/>
          <w:szCs w:val="24"/>
        </w:rPr>
        <w:t xml:space="preserve"> </w:t>
      </w:r>
      <w:del w:id="118" w:author="Norman T. O'Neill " w:date="2017-01-17T12:36:00Z">
        <w:r w:rsidRPr="00045109" w:rsidDel="00A4326D">
          <w:rPr>
            <w:rFonts w:ascii="Times New Roman" w:hAnsi="Times New Roman" w:cs="Times New Roman"/>
            <w:sz w:val="24"/>
            <w:szCs w:val="24"/>
          </w:rPr>
          <w:delText xml:space="preserve">measurements </w:delText>
        </w:r>
      </w:del>
      <w:r w:rsidRPr="00045109">
        <w:rPr>
          <w:rFonts w:ascii="Times New Roman" w:hAnsi="Times New Roman" w:cs="Times New Roman"/>
          <w:sz w:val="24"/>
          <w:szCs w:val="24"/>
        </w:rPr>
        <w:t>and provided as a standard product of the network (full description in http://aeronet.gsfc.nasa.gov/new_web/PDF/tauf_tauc_technical_memo1.pdf).</w:t>
      </w:r>
    </w:p>
    <w:sectPr w:rsidR="00A75DF2" w:rsidRPr="000451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1" w:author="Norman T. O'Neill " w:date="2017-01-17T12:58:00Z" w:initials="NTO">
    <w:p w:rsidR="00B75D77" w:rsidRDefault="00B75D77">
      <w:pPr>
        <w:pStyle w:val="CommentText"/>
      </w:pPr>
      <w:r>
        <w:rPr>
          <w:rStyle w:val="CommentReference"/>
        </w:rPr>
        <w:annotationRef/>
      </w:r>
      <w:r>
        <w:t>Presuming this is or will be introduced into the paper somewhere.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5D"/>
    <w:rsid w:val="00045109"/>
    <w:rsid w:val="001128D8"/>
    <w:rsid w:val="00372562"/>
    <w:rsid w:val="003D37B2"/>
    <w:rsid w:val="00483356"/>
    <w:rsid w:val="006252AF"/>
    <w:rsid w:val="009D70D4"/>
    <w:rsid w:val="00A4326D"/>
    <w:rsid w:val="00B75D77"/>
    <w:rsid w:val="00BC559B"/>
    <w:rsid w:val="00C1094B"/>
    <w:rsid w:val="00D8055D"/>
    <w:rsid w:val="00EC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10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432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2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2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2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26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10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432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2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2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2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2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 T. O'Neill</dc:creator>
  <cp:lastModifiedBy>Norman T. O'Neill </cp:lastModifiedBy>
  <cp:revision>7</cp:revision>
  <dcterms:created xsi:type="dcterms:W3CDTF">2017-01-17T16:56:00Z</dcterms:created>
  <dcterms:modified xsi:type="dcterms:W3CDTF">2017-01-17T17:58:00Z</dcterms:modified>
</cp:coreProperties>
</file>