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4569A" w14:textId="77777777" w:rsidR="000744D1" w:rsidRPr="000744D1" w:rsidRDefault="000744D1" w:rsidP="000744D1">
      <w:pPr>
        <w:rPr>
          <w:b/>
          <w:bCs/>
        </w:rPr>
      </w:pPr>
      <w:r w:rsidRPr="000744D1">
        <w:rPr>
          <w:b/>
          <w:bCs/>
        </w:rPr>
        <w:t>S2. Same air comparison with CSIRO for NOAA historical H2 data</w:t>
      </w:r>
    </w:p>
    <w:p w14:paraId="731551C2" w14:textId="167C6BE6" w:rsidR="000744D1" w:rsidRPr="000744D1" w:rsidDel="00A807BE" w:rsidRDefault="000744D1" w:rsidP="000744D1">
      <w:pPr>
        <w:rPr>
          <w:del w:id="0" w:author="Langenfelds, Ray (Environment, Aspendale)" w:date="2024-07-30T10:43:00Z" w16du:dateUtc="2024-07-30T00:43:00Z"/>
        </w:rPr>
      </w:pPr>
      <w:del w:id="1" w:author="Langenfelds, Ray (Environment, Aspendale)" w:date="2024-07-30T10:43:00Z" w16du:dateUtc="2024-07-30T00:43:00Z">
        <w:r w:rsidRPr="000744D1" w:rsidDel="00A807BE">
          <w:delText>In 1980, CSIRO GASLAB started GC measurements of CO2, CH4 and CO in air samples collected</w:delText>
        </w:r>
        <w:r w:rsidDel="00A807BE">
          <w:delText xml:space="preserve"> </w:delText>
        </w:r>
        <w:r w:rsidRPr="000744D1" w:rsidDel="00A807BE">
          <w:delText>regularly at the Kennaook/Cape Grim Observatory. CSIRO switched to an RGA3-1 instrument from</w:delText>
        </w:r>
        <w:r w:rsidDel="00A807BE">
          <w:delText xml:space="preserve"> </w:delText>
        </w:r>
        <w:r w:rsidRPr="000744D1" w:rsidDel="00A807BE">
          <w:delText>Trace Analytical in 1991 to measure CO and then also H2. In 1992, CSIRO also started monitoring the</w:delText>
        </w:r>
        <w:r w:rsidDel="00A807BE">
          <w:delText xml:space="preserve"> </w:delText>
        </w:r>
        <w:r w:rsidRPr="000744D1" w:rsidDel="00A807BE">
          <w:delText>RGA3-1 instrument response with a suite of 15 cylinders with (mostly stable) CO mole fractions</w:delText>
        </w:r>
        <w:r w:rsidDel="00A807BE">
          <w:delText xml:space="preserve"> </w:delText>
        </w:r>
        <w:r w:rsidRPr="000744D1" w:rsidDel="00A807BE">
          <w:delText>spanning 20 - 400 ppb. To address the challenge of drifting CO and H2 in most high pressure cylinders, in</w:delText>
        </w:r>
        <w:r w:rsidDel="00A807BE">
          <w:delText xml:space="preserve"> </w:delText>
        </w:r>
        <w:r w:rsidRPr="000744D1" w:rsidDel="00A807BE">
          <w:delText>1993, the CSIRO GASLAB started using “dilution experiments” of above ambient mole fraction tank air</w:delText>
        </w:r>
        <w:r w:rsidDel="00A807BE">
          <w:delText xml:space="preserve"> </w:delText>
        </w:r>
        <w:r w:rsidRPr="000744D1" w:rsidDel="00A807BE">
          <w:delText>with known CO (and H2) to CH4 ratios with ultra pure zero air and tied the diluted air mixtures CH4</w:delText>
        </w:r>
        <w:r w:rsidDel="00A807BE">
          <w:delText xml:space="preserve"> </w:delText>
        </w:r>
        <w:r w:rsidRPr="000744D1" w:rsidDel="00A807BE">
          <w:delText>assignments to a gravimetrically defined CH4 calibration scale. They used the dilution experiments to</w:delText>
        </w:r>
        <w:r w:rsidDel="00A807BE">
          <w:delText xml:space="preserve"> </w:delText>
        </w:r>
        <w:r w:rsidRPr="000744D1" w:rsidDel="00A807BE">
          <w:delText>periodically characterize the non-linearity of their GC-HgO instrument for CO and H2.They found the</w:delText>
        </w:r>
        <w:r w:rsidDel="00A807BE">
          <w:delText xml:space="preserve"> </w:delText>
        </w:r>
        <w:r w:rsidRPr="000744D1" w:rsidDel="00A807BE">
          <w:delText>instrument response was “significantly non linear” and of similar shape for both gases (of the form</w:delText>
        </w:r>
        <w:r w:rsidDel="00A807BE">
          <w:delText xml:space="preserve"> </w:delText>
        </w:r>
        <w:r w:rsidRPr="000744D1" w:rsidDel="00A807BE">
          <w:delText>y=ax2+bx+cxd, where x = peak height and a,b,c,d are estimated parameters from the response function fit)</w:delText>
        </w:r>
        <w:r w:rsidDel="00A807BE">
          <w:delText xml:space="preserve"> </w:delText>
        </w:r>
        <w:r w:rsidRPr="000744D1" w:rsidDel="00A807BE">
          <w:delText>but for a while used a single response function for H2 as they had too few stable H2 standards outside of</w:delText>
        </w:r>
        <w:r w:rsidDel="00A807BE">
          <w:delText xml:space="preserve"> </w:delText>
        </w:r>
        <w:r w:rsidRPr="000744D1" w:rsidDel="00A807BE">
          <w:delText>the ambient range (Francey et al., 2003).</w:delText>
        </w:r>
      </w:del>
    </w:p>
    <w:p w14:paraId="02132E70" w14:textId="77777777" w:rsidR="005E0D0B" w:rsidRDefault="00C84B14" w:rsidP="005E0D0B">
      <w:pPr>
        <w:rPr>
          <w:ins w:id="2" w:author="Langenfelds, Ray (Environment, Aspendale)" w:date="2024-07-30T10:32:00Z" w16du:dateUtc="2024-07-30T00:32:00Z"/>
        </w:rPr>
      </w:pPr>
      <w:ins w:id="3" w:author="Langenfelds, Ray (Environment, Aspendale)" w:date="2024-07-30T09:55:00Z" w16du:dateUtc="2024-07-29T23:55:00Z">
        <w:r>
          <w:t xml:space="preserve">CSIRO </w:t>
        </w:r>
      </w:ins>
      <w:ins w:id="4" w:author="Langenfelds, Ray (Environment, Aspendale)" w:date="2024-07-30T09:56:00Z" w16du:dateUtc="2024-07-29T23:56:00Z">
        <w:r>
          <w:t>started measuring H</w:t>
        </w:r>
        <w:r w:rsidRPr="00DE4CA2">
          <w:rPr>
            <w:vertAlign w:val="subscript"/>
            <w:rPrChange w:id="5" w:author="Langenfelds, Ray (Environment, Aspendale)" w:date="2024-07-30T11:03:00Z" w16du:dateUtc="2024-07-30T01:03:00Z">
              <w:rPr/>
            </w:rPrChange>
          </w:rPr>
          <w:t>2</w:t>
        </w:r>
        <w:r>
          <w:t xml:space="preserve"> </w:t>
        </w:r>
      </w:ins>
      <w:ins w:id="6" w:author="Langenfelds, Ray (Environment, Aspendale)" w:date="2024-07-30T09:57:00Z" w16du:dateUtc="2024-07-29T23:57:00Z">
        <w:r w:rsidR="008941AC">
          <w:t>by gas chromatography with mercuric oxide detector (GC-</w:t>
        </w:r>
        <w:proofErr w:type="spellStart"/>
        <w:r w:rsidR="008941AC">
          <w:t>HgO</w:t>
        </w:r>
        <w:proofErr w:type="spellEnd"/>
        <w:r w:rsidR="008941AC">
          <w:t xml:space="preserve">) </w:t>
        </w:r>
      </w:ins>
      <w:ins w:id="7" w:author="Langenfelds, Ray (Environment, Aspendale)" w:date="2024-07-30T09:56:00Z" w16du:dateUtc="2024-07-29T23:56:00Z">
        <w:r>
          <w:t xml:space="preserve">using a Trace Analytical RGA </w:t>
        </w:r>
      </w:ins>
      <w:ins w:id="8" w:author="Langenfelds, Ray (Environment, Aspendale)" w:date="2024-07-30T09:57:00Z" w16du:dateUtc="2024-07-29T23:57:00Z">
        <w:r w:rsidR="008941AC">
          <w:t>instrument</w:t>
        </w:r>
      </w:ins>
      <w:ins w:id="9" w:author="Langenfelds, Ray (Environment, Aspendale)" w:date="2024-07-30T10:12:00Z" w16du:dateUtc="2024-07-30T00:12:00Z">
        <w:r w:rsidR="00331EF7" w:rsidRPr="00331EF7">
          <w:t xml:space="preserve"> </w:t>
        </w:r>
        <w:r w:rsidR="00331EF7">
          <w:t>in 1991</w:t>
        </w:r>
      </w:ins>
      <w:ins w:id="10" w:author="Langenfelds, Ray (Environment, Aspendale)" w:date="2024-07-30T09:57:00Z" w16du:dateUtc="2024-07-29T23:57:00Z">
        <w:r w:rsidR="008941AC">
          <w:t xml:space="preserve">. </w:t>
        </w:r>
      </w:ins>
      <w:ins w:id="11" w:author="Langenfelds, Ray (Environment, Aspendale)" w:date="2024-07-30T10:25:00Z" w16du:dateUtc="2024-07-30T00:25:00Z">
        <w:r w:rsidR="006208EE">
          <w:t>Data are reported in the MPI X2009 H2 calibration scale</w:t>
        </w:r>
      </w:ins>
      <w:ins w:id="12" w:author="Langenfelds, Ray (Environment, Aspendale)" w:date="2024-07-30T10:26:00Z" w16du:dateUtc="2024-07-30T00:26:00Z">
        <w:r w:rsidR="006208EE">
          <w:t xml:space="preserve">. CSIRO’s implementation of the scale </w:t>
        </w:r>
      </w:ins>
      <w:ins w:id="13" w:author="Langenfelds, Ray (Environment, Aspendale)" w:date="2024-07-30T10:28:00Z" w16du:dateUtc="2024-07-30T00:28:00Z">
        <w:r w:rsidR="005E0D0B">
          <w:t xml:space="preserve">in recent years </w:t>
        </w:r>
      </w:ins>
      <w:ins w:id="14" w:author="Langenfelds, Ray (Environment, Aspendale)" w:date="2024-07-30T10:26:00Z" w16du:dateUtc="2024-07-30T00:26:00Z">
        <w:r w:rsidR="006208EE">
          <w:t>is d</w:t>
        </w:r>
      </w:ins>
      <w:ins w:id="15" w:author="Langenfelds, Ray (Environment, Aspendale)" w:date="2024-07-30T10:27:00Z" w16du:dateUtc="2024-07-30T00:27:00Z">
        <w:r w:rsidR="006208EE">
          <w:t>efined by a suite of 5 H</w:t>
        </w:r>
        <w:r w:rsidR="006208EE" w:rsidRPr="00DE4CA2">
          <w:rPr>
            <w:vertAlign w:val="subscript"/>
            <w:rPrChange w:id="16" w:author="Langenfelds, Ray (Environment, Aspendale)" w:date="2024-07-30T11:03:00Z" w16du:dateUtc="2024-07-30T01:03:00Z">
              <w:rPr/>
            </w:rPrChange>
          </w:rPr>
          <w:t>2</w:t>
        </w:r>
        <w:r w:rsidR="006208EE">
          <w:t xml:space="preserve">-in-air standards contained in </w:t>
        </w:r>
      </w:ins>
      <w:ins w:id="17" w:author="Langenfelds, Ray (Environment, Aspendale)" w:date="2024-07-30T10:27:00Z">
        <w:r w:rsidR="005E0D0B" w:rsidRPr="005E0D0B">
          <w:t>electropolished</w:t>
        </w:r>
      </w:ins>
      <w:ins w:id="18" w:author="Langenfelds, Ray (Environment, Aspendale)" w:date="2024-07-30T10:28:00Z" w16du:dateUtc="2024-07-30T00:28:00Z">
        <w:r w:rsidR="005E0D0B">
          <w:t xml:space="preserve"> 34L </w:t>
        </w:r>
      </w:ins>
      <w:ins w:id="19" w:author="Langenfelds, Ray (Environment, Aspendale)" w:date="2024-07-30T10:27:00Z">
        <w:r w:rsidR="005E0D0B" w:rsidRPr="005E0D0B">
          <w:t>stainless steel cylinders (Essex Industries, St. Louis, MO)</w:t>
        </w:r>
      </w:ins>
      <w:ins w:id="20" w:author="Langenfelds, Ray (Environment, Aspendale)" w:date="2024-07-30T10:28:00Z" w16du:dateUtc="2024-07-30T00:28:00Z">
        <w:r w:rsidR="005E0D0B">
          <w:t xml:space="preserve"> that were calibrated at MPI-BGC in 2016.</w:t>
        </w:r>
      </w:ins>
      <w:ins w:id="21" w:author="Langenfelds, Ray (Environment, Aspendale)" w:date="2024-07-30T10:29:00Z" w16du:dateUtc="2024-07-30T00:29:00Z">
        <w:r w:rsidR="005E0D0B">
          <w:t xml:space="preserve"> </w:t>
        </w:r>
      </w:ins>
    </w:p>
    <w:p w14:paraId="18A88354" w14:textId="3A019753" w:rsidR="006208EE" w:rsidRDefault="005E0D0B" w:rsidP="005E0D0B">
      <w:pPr>
        <w:rPr>
          <w:ins w:id="22" w:author="Langenfelds, Ray (Environment, Aspendale)" w:date="2024-07-30T10:25:00Z" w16du:dateUtc="2024-07-30T00:25:00Z"/>
        </w:rPr>
      </w:pPr>
      <w:ins w:id="23" w:author="Langenfelds, Ray (Environment, Aspendale)" w:date="2024-07-30T10:30:00Z" w16du:dateUtc="2024-07-30T00:30:00Z">
        <w:r>
          <w:t xml:space="preserve">Implementation of the scale before 2016 is </w:t>
        </w:r>
      </w:ins>
      <w:ins w:id="24" w:author="Langenfelds, Ray (Environment, Aspendale)" w:date="2024-07-30T10:31:00Z" w16du:dateUtc="2024-07-30T00:31:00Z">
        <w:r>
          <w:t>based on</w:t>
        </w:r>
      </w:ins>
      <w:ins w:id="25" w:author="Langenfelds, Ray (Environment, Aspendale)" w:date="2024-07-30T10:30:00Z" w16du:dateUtc="2024-07-30T00:30:00Z">
        <w:r>
          <w:t xml:space="preserve"> </w:t>
        </w:r>
      </w:ins>
      <w:ins w:id="26" w:author="Langenfelds, Ray (Environment, Aspendale)" w:date="2024-07-30T10:31:00Z" w16du:dateUtc="2024-07-30T00:31:00Z">
        <w:r>
          <w:t xml:space="preserve">in house calibration procedures involving </w:t>
        </w:r>
      </w:ins>
      <w:ins w:id="27" w:author="Langenfelds, Ray (Environment, Aspendale)" w:date="2024-07-30T10:32:00Z" w16du:dateUtc="2024-07-30T00:32:00Z">
        <w:r>
          <w:t xml:space="preserve">repeat </w:t>
        </w:r>
      </w:ins>
      <w:ins w:id="28" w:author="Langenfelds, Ray (Environment, Aspendale)" w:date="2024-07-30T10:33:00Z" w16du:dateUtc="2024-07-30T00:33:00Z">
        <w:r>
          <w:t xml:space="preserve">determinations of the non-linearity of instrument response and </w:t>
        </w:r>
      </w:ins>
      <w:ins w:id="29" w:author="Langenfelds, Ray (Environment, Aspendale)" w:date="2024-07-30T10:34:00Z" w16du:dateUtc="2024-07-30T00:34:00Z">
        <w:r>
          <w:t xml:space="preserve">multi-decadal measurement histories of </w:t>
        </w:r>
        <w:proofErr w:type="gramStart"/>
        <w:r>
          <w:t>a large number of</w:t>
        </w:r>
        <w:proofErr w:type="gramEnd"/>
        <w:r>
          <w:t xml:space="preserve"> air standards.</w:t>
        </w:r>
      </w:ins>
    </w:p>
    <w:p w14:paraId="7F266BCD" w14:textId="76136FCE" w:rsidR="005E0D0B" w:rsidRDefault="008941AC" w:rsidP="000744D1">
      <w:pPr>
        <w:rPr>
          <w:ins w:id="30" w:author="Langenfelds, Ray (Environment, Aspendale)" w:date="2024-07-30T10:34:00Z" w16du:dateUtc="2024-07-30T00:34:00Z"/>
        </w:rPr>
      </w:pPr>
      <w:ins w:id="31" w:author="Langenfelds, Ray (Environment, Aspendale)" w:date="2024-07-30T10:00:00Z" w16du:dateUtc="2024-07-30T00:00:00Z">
        <w:r>
          <w:t>From 1993</w:t>
        </w:r>
      </w:ins>
      <w:ins w:id="32" w:author="Langenfelds, Ray (Environment, Aspendale)" w:date="2024-07-30T10:34:00Z" w16du:dateUtc="2024-07-30T00:34:00Z">
        <w:r w:rsidR="005E0D0B">
          <w:t>, CSIRO</w:t>
        </w:r>
      </w:ins>
      <w:ins w:id="33" w:author="Langenfelds, Ray (Environment, Aspendale)" w:date="2024-07-30T10:01:00Z" w16du:dateUtc="2024-07-30T00:01:00Z">
        <w:r>
          <w:t xml:space="preserve"> </w:t>
        </w:r>
        <w:r w:rsidRPr="000744D1">
          <w:t xml:space="preserve">started using “dilution experiments” of above ambient </w:t>
        </w:r>
      </w:ins>
      <w:ins w:id="34" w:author="Langenfelds, Ray (Environment, Aspendale)" w:date="2024-07-30T10:02:00Z" w16du:dateUtc="2024-07-30T00:02:00Z">
        <w:r>
          <w:t>CH</w:t>
        </w:r>
        <w:r w:rsidRPr="00DE4CA2">
          <w:rPr>
            <w:vertAlign w:val="subscript"/>
            <w:rPrChange w:id="35" w:author="Langenfelds, Ray (Environment, Aspendale)" w:date="2024-07-30T11:04:00Z" w16du:dateUtc="2024-07-30T01:04:00Z">
              <w:rPr/>
            </w:rPrChange>
          </w:rPr>
          <w:t>4</w:t>
        </w:r>
        <w:r>
          <w:t>, H</w:t>
        </w:r>
        <w:r w:rsidRPr="00DE4CA2">
          <w:rPr>
            <w:vertAlign w:val="subscript"/>
            <w:rPrChange w:id="36" w:author="Langenfelds, Ray (Environment, Aspendale)" w:date="2024-07-30T11:04:00Z" w16du:dateUtc="2024-07-30T01:04:00Z">
              <w:rPr/>
            </w:rPrChange>
          </w:rPr>
          <w:t>2</w:t>
        </w:r>
        <w:r>
          <w:t xml:space="preserve"> and CO </w:t>
        </w:r>
      </w:ins>
      <w:ins w:id="37" w:author="Langenfelds, Ray (Environment, Aspendale)" w:date="2024-07-30T10:01:00Z" w16du:dateUtc="2024-07-30T00:01:00Z">
        <w:r w:rsidRPr="000744D1">
          <w:t>mole fraction air</w:t>
        </w:r>
        <w:r>
          <w:t xml:space="preserve"> </w:t>
        </w:r>
      </w:ins>
      <w:ins w:id="38" w:author="Langenfelds, Ray (Environment, Aspendale)" w:date="2024-07-30T10:03:00Z" w16du:dateUtc="2024-07-30T00:03:00Z">
        <w:r>
          <w:t>blended with varying proportions of</w:t>
        </w:r>
      </w:ins>
      <w:ins w:id="39" w:author="Langenfelds, Ray (Environment, Aspendale)" w:date="2024-07-30T10:01:00Z" w16du:dateUtc="2024-07-30T00:01:00Z">
        <w:r w:rsidRPr="000744D1">
          <w:t xml:space="preserve"> pur</w:t>
        </w:r>
      </w:ins>
      <w:ins w:id="40" w:author="Langenfelds, Ray (Environment, Aspendale)" w:date="2024-07-30T10:03:00Z" w16du:dateUtc="2024-07-30T00:03:00Z">
        <w:r>
          <w:t>ified</w:t>
        </w:r>
      </w:ins>
      <w:ins w:id="41" w:author="Langenfelds, Ray (Environment, Aspendale)" w:date="2024-07-30T10:01:00Z" w16du:dateUtc="2024-07-30T00:01:00Z">
        <w:r w:rsidRPr="000744D1">
          <w:t xml:space="preserve"> zero air </w:t>
        </w:r>
      </w:ins>
      <w:ins w:id="42" w:author="Langenfelds, Ray (Environment, Aspendale)" w:date="2024-07-30T10:04:00Z" w16du:dateUtc="2024-07-30T00:04:00Z">
        <w:r w:rsidRPr="000744D1">
          <w:t>to</w:t>
        </w:r>
        <w:r>
          <w:t xml:space="preserve"> </w:t>
        </w:r>
        <w:r w:rsidRPr="000744D1">
          <w:t>periodically characterize the non-linearity of their GC-</w:t>
        </w:r>
        <w:proofErr w:type="spellStart"/>
        <w:r w:rsidRPr="000744D1">
          <w:t>HgO</w:t>
        </w:r>
        <w:proofErr w:type="spellEnd"/>
        <w:r w:rsidRPr="000744D1">
          <w:t xml:space="preserve"> instrument for CO and H</w:t>
        </w:r>
        <w:r w:rsidRPr="00DE4CA2">
          <w:rPr>
            <w:vertAlign w:val="subscript"/>
            <w:rPrChange w:id="43" w:author="Langenfelds, Ray (Environment, Aspendale)" w:date="2024-07-30T11:04:00Z" w16du:dateUtc="2024-07-30T01:04:00Z">
              <w:rPr/>
            </w:rPrChange>
          </w:rPr>
          <w:t>2</w:t>
        </w:r>
        <w:r>
          <w:t xml:space="preserve">. Dilution ratios were determined by </w:t>
        </w:r>
      </w:ins>
      <w:ins w:id="44" w:author="Langenfelds, Ray (Environment, Aspendale)" w:date="2024-07-30T10:05:00Z" w16du:dateUtc="2024-07-30T00:05:00Z">
        <w:r>
          <w:t>measurements of CH</w:t>
        </w:r>
        <w:r w:rsidRPr="00DE4CA2">
          <w:rPr>
            <w:vertAlign w:val="subscript"/>
            <w:rPrChange w:id="45" w:author="Langenfelds, Ray (Environment, Aspendale)" w:date="2024-07-30T11:04:00Z" w16du:dateUtc="2024-07-30T01:04:00Z">
              <w:rPr/>
            </w:rPrChange>
          </w:rPr>
          <w:t>4</w:t>
        </w:r>
        <w:r>
          <w:t xml:space="preserve"> </w:t>
        </w:r>
      </w:ins>
      <w:ins w:id="46" w:author="Langenfelds, Ray (Environment, Aspendale)" w:date="2024-07-30T10:01:00Z" w16du:dateUtc="2024-07-30T00:01:00Z">
        <w:r w:rsidRPr="000744D1">
          <w:t>tied to a gravimetrically defined CH</w:t>
        </w:r>
        <w:r w:rsidRPr="00DE4CA2">
          <w:rPr>
            <w:vertAlign w:val="subscript"/>
            <w:rPrChange w:id="47" w:author="Langenfelds, Ray (Environment, Aspendale)" w:date="2024-07-30T11:04:00Z" w16du:dateUtc="2024-07-30T01:04:00Z">
              <w:rPr/>
            </w:rPrChange>
          </w:rPr>
          <w:t>4</w:t>
        </w:r>
        <w:r w:rsidRPr="000744D1">
          <w:t xml:space="preserve"> calibration scale.</w:t>
        </w:r>
      </w:ins>
      <w:ins w:id="48" w:author="Langenfelds, Ray (Environment, Aspendale)" w:date="2024-07-30T10:04:00Z" w16du:dateUtc="2024-07-30T00:04:00Z">
        <w:r>
          <w:t xml:space="preserve"> </w:t>
        </w:r>
      </w:ins>
      <w:ins w:id="49" w:author="Langenfelds, Ray (Environment, Aspendale)" w:date="2024-07-30T10:00:00Z" w16du:dateUtc="2024-07-30T00:00:00Z">
        <w:r w:rsidRPr="000744D1">
          <w:t>They found the</w:t>
        </w:r>
        <w:r>
          <w:t xml:space="preserve"> </w:t>
        </w:r>
        <w:r w:rsidRPr="000744D1">
          <w:t xml:space="preserve">instrument response was “significantly </w:t>
        </w:r>
        <w:proofErr w:type="spellStart"/>
        <w:r w:rsidRPr="000744D1">
          <w:t>non linear</w:t>
        </w:r>
        <w:proofErr w:type="spellEnd"/>
        <w:r w:rsidRPr="000744D1">
          <w:t xml:space="preserve">” and of similar shape for both </w:t>
        </w:r>
      </w:ins>
      <w:ins w:id="50" w:author="Langenfelds, Ray (Environment, Aspendale)" w:date="2024-07-30T10:05:00Z" w16du:dateUtc="2024-07-30T00:05:00Z">
        <w:r>
          <w:t>H</w:t>
        </w:r>
        <w:r w:rsidRPr="00DE4CA2">
          <w:rPr>
            <w:vertAlign w:val="subscript"/>
            <w:rPrChange w:id="51" w:author="Langenfelds, Ray (Environment, Aspendale)" w:date="2024-07-30T11:04:00Z" w16du:dateUtc="2024-07-30T01:04:00Z">
              <w:rPr/>
            </w:rPrChange>
          </w:rPr>
          <w:t>2</w:t>
        </w:r>
        <w:r>
          <w:t xml:space="preserve"> and CO</w:t>
        </w:r>
      </w:ins>
      <w:ins w:id="52" w:author="Langenfelds, Ray (Environment, Aspendale)" w:date="2024-07-30T10:00:00Z" w16du:dateUtc="2024-07-30T00:00:00Z">
        <w:r w:rsidRPr="000744D1">
          <w:t xml:space="preserve"> (of the form</w:t>
        </w:r>
        <w:r>
          <w:t xml:space="preserve"> </w:t>
        </w:r>
        <w:r w:rsidRPr="000744D1">
          <w:t>y=ax</w:t>
        </w:r>
        <w:r w:rsidRPr="00DE4CA2">
          <w:rPr>
            <w:vertAlign w:val="superscript"/>
            <w:rPrChange w:id="53" w:author="Langenfelds, Ray (Environment, Aspendale)" w:date="2024-07-30T11:03:00Z" w16du:dateUtc="2024-07-30T01:03:00Z">
              <w:rPr/>
            </w:rPrChange>
          </w:rPr>
          <w:t>2</w:t>
        </w:r>
        <w:r w:rsidRPr="000744D1">
          <w:t>+bx+cx</w:t>
        </w:r>
        <w:r w:rsidRPr="00DE4CA2">
          <w:rPr>
            <w:vertAlign w:val="superscript"/>
            <w:rPrChange w:id="54" w:author="Langenfelds, Ray (Environment, Aspendale)" w:date="2024-07-30T11:03:00Z" w16du:dateUtc="2024-07-30T01:03:00Z">
              <w:rPr/>
            </w:rPrChange>
          </w:rPr>
          <w:t>d</w:t>
        </w:r>
        <w:r w:rsidRPr="000744D1">
          <w:t xml:space="preserve">, where x = peak height and </w:t>
        </w:r>
        <w:proofErr w:type="spellStart"/>
        <w:proofErr w:type="gramStart"/>
        <w:r w:rsidRPr="000744D1">
          <w:t>a,b</w:t>
        </w:r>
        <w:proofErr w:type="gramEnd"/>
        <w:r w:rsidRPr="000744D1">
          <w:t>,c,d</w:t>
        </w:r>
        <w:proofErr w:type="spellEnd"/>
        <w:r w:rsidRPr="000744D1">
          <w:t xml:space="preserve"> are estimated parameters from the response function fit)</w:t>
        </w:r>
      </w:ins>
      <w:ins w:id="55" w:author="Langenfelds, Ray (Environment, Aspendale)" w:date="2024-07-30T10:05:00Z" w16du:dateUtc="2024-07-30T00:05:00Z">
        <w:r>
          <w:t>.</w:t>
        </w:r>
      </w:ins>
      <w:ins w:id="56" w:author="Langenfelds, Ray (Environment, Aspendale)" w:date="2024-07-30T10:12:00Z" w16du:dateUtc="2024-07-30T00:12:00Z">
        <w:r w:rsidR="00331EF7">
          <w:t xml:space="preserve"> </w:t>
        </w:r>
      </w:ins>
      <w:ins w:id="57" w:author="Langenfelds, Ray (Environment, Aspendale)" w:date="2024-07-30T10:13:00Z" w16du:dateUtc="2024-07-30T00:13:00Z">
        <w:r w:rsidR="00331EF7">
          <w:t>A</w:t>
        </w:r>
        <w:r w:rsidR="00331EF7" w:rsidRPr="000744D1">
          <w:t xml:space="preserve"> single response function </w:t>
        </w:r>
      </w:ins>
      <w:ins w:id="58" w:author="Langenfelds, Ray (Environment, Aspendale)" w:date="2024-07-30T10:14:00Z" w16du:dateUtc="2024-07-30T00:14:00Z">
        <w:r w:rsidR="00331EF7">
          <w:t xml:space="preserve">was used </w:t>
        </w:r>
      </w:ins>
      <w:ins w:id="59" w:author="Langenfelds, Ray (Environment, Aspendale)" w:date="2024-07-30T10:13:00Z" w16du:dateUtc="2024-07-30T00:13:00Z">
        <w:r w:rsidR="00331EF7" w:rsidRPr="000744D1">
          <w:t>for H</w:t>
        </w:r>
        <w:r w:rsidR="00331EF7" w:rsidRPr="00DE4CA2">
          <w:rPr>
            <w:vertAlign w:val="subscript"/>
            <w:rPrChange w:id="60" w:author="Langenfelds, Ray (Environment, Aspendale)" w:date="2024-07-30T11:04:00Z" w16du:dateUtc="2024-07-30T01:04:00Z">
              <w:rPr/>
            </w:rPrChange>
          </w:rPr>
          <w:t>2</w:t>
        </w:r>
        <w:r w:rsidR="00331EF7" w:rsidRPr="000744D1">
          <w:t xml:space="preserve"> </w:t>
        </w:r>
      </w:ins>
      <w:ins w:id="61" w:author="Langenfelds, Ray (Environment, Aspendale)" w:date="2024-07-30T10:14:00Z" w16du:dateUtc="2024-07-30T00:14:00Z">
        <w:r w:rsidR="00331EF7">
          <w:t xml:space="preserve">in the early 1991-1995 period </w:t>
        </w:r>
      </w:ins>
      <w:ins w:id="62" w:author="Langenfelds, Ray (Environment, Aspendale)" w:date="2024-07-30T10:15:00Z" w16du:dateUtc="2024-07-30T00:15:00Z">
        <w:r w:rsidR="00331EF7">
          <w:t>due to insufficient well-behaved standards wi</w:t>
        </w:r>
      </w:ins>
      <w:ins w:id="63" w:author="Langenfelds, Ray (Environment, Aspendale)" w:date="2024-07-30T10:16:00Z" w16du:dateUtc="2024-07-30T00:16:00Z">
        <w:r w:rsidR="00331EF7">
          <w:t>th mole fractions outside of the background atmospheric range to adequately monitor variations in the instrument response</w:t>
        </w:r>
      </w:ins>
      <w:ins w:id="64" w:author="Langenfelds, Ray (Environment, Aspendale)" w:date="2024-07-30T10:17:00Z" w16du:dateUtc="2024-07-30T00:17:00Z">
        <w:r w:rsidR="00331EF7">
          <w:t xml:space="preserve"> function </w:t>
        </w:r>
      </w:ins>
      <w:ins w:id="65" w:author="Langenfelds, Ray (Environment, Aspendale)" w:date="2024-07-30T10:13:00Z" w16du:dateUtc="2024-07-30T00:13:00Z">
        <w:r w:rsidR="00331EF7" w:rsidRPr="000744D1">
          <w:t>(Francey et al., 2003).</w:t>
        </w:r>
      </w:ins>
      <w:ins w:id="66" w:author="Langenfelds, Ray (Environment, Aspendale)" w:date="2024-07-30T10:21:00Z" w16du:dateUtc="2024-07-30T00:21:00Z">
        <w:r w:rsidR="006208EE">
          <w:t xml:space="preserve"> </w:t>
        </w:r>
      </w:ins>
    </w:p>
    <w:p w14:paraId="6617A147" w14:textId="2BF36C15" w:rsidR="00C84B14" w:rsidRDefault="006208EE" w:rsidP="000744D1">
      <w:pPr>
        <w:rPr>
          <w:ins w:id="67" w:author="Langenfelds, Ray (Environment, Aspendale)" w:date="2024-07-30T09:55:00Z" w16du:dateUtc="2024-07-29T23:55:00Z"/>
        </w:rPr>
      </w:pPr>
      <w:ins w:id="68" w:author="Langenfelds, Ray (Environment, Aspendale)" w:date="2024-07-30T10:21:00Z" w16du:dateUtc="2024-07-30T00:21:00Z">
        <w:r>
          <w:t>Long term stability of CSIRO’s H</w:t>
        </w:r>
        <w:r w:rsidRPr="00DE4CA2">
          <w:rPr>
            <w:vertAlign w:val="subscript"/>
            <w:rPrChange w:id="69" w:author="Langenfelds, Ray (Environment, Aspendale)" w:date="2024-07-30T11:04:00Z" w16du:dateUtc="2024-07-30T01:04:00Z">
              <w:rPr/>
            </w:rPrChange>
          </w:rPr>
          <w:t>2</w:t>
        </w:r>
        <w:r>
          <w:t xml:space="preserve"> records is constrained by </w:t>
        </w:r>
      </w:ins>
      <w:ins w:id="70" w:author="Langenfelds, Ray (Environment, Aspendale)" w:date="2024-07-30T10:35:00Z" w16du:dateUtc="2024-07-30T00:35:00Z">
        <w:r w:rsidR="005E0D0B">
          <w:t xml:space="preserve">observed </w:t>
        </w:r>
      </w:ins>
      <w:ins w:id="71" w:author="Langenfelds, Ray (Environment, Aspendale)" w:date="2024-07-30T10:34:00Z" w16du:dateUtc="2024-07-30T00:34:00Z">
        <w:r w:rsidR="005E0D0B">
          <w:t xml:space="preserve">relative stability of </w:t>
        </w:r>
        <w:proofErr w:type="gramStart"/>
        <w:r w:rsidR="005E0D0B">
          <w:t xml:space="preserve">a large </w:t>
        </w:r>
      </w:ins>
      <w:ins w:id="72" w:author="Langenfelds, Ray (Environment, Aspendale)" w:date="2024-07-30T10:35:00Z" w16du:dateUtc="2024-07-30T00:35:00Z">
        <w:r w:rsidR="005E0D0B">
          <w:t>number of</w:t>
        </w:r>
        <w:proofErr w:type="gramEnd"/>
        <w:r w:rsidR="005E0D0B">
          <w:t xml:space="preserve"> air standards stored in </w:t>
        </w:r>
      </w:ins>
      <w:ins w:id="73" w:author="Langenfelds, Ray (Environment, Aspendale)" w:date="2024-07-30T10:37:00Z" w16du:dateUtc="2024-07-30T00:37:00Z">
        <w:r w:rsidR="005E0D0B">
          <w:t xml:space="preserve">various </w:t>
        </w:r>
      </w:ins>
      <w:ins w:id="74" w:author="Langenfelds, Ray (Environment, Aspendale)" w:date="2024-07-30T10:40:00Z" w16du:dateUtc="2024-07-30T00:40:00Z">
        <w:r w:rsidR="00A807BE">
          <w:t xml:space="preserve">stainless steel and </w:t>
        </w:r>
        <w:proofErr w:type="spellStart"/>
        <w:r w:rsidR="00A807BE">
          <w:t>aluminum</w:t>
        </w:r>
        <w:proofErr w:type="spellEnd"/>
        <w:r w:rsidR="00A807BE">
          <w:t xml:space="preserve"> </w:t>
        </w:r>
      </w:ins>
      <w:ins w:id="75" w:author="Langenfelds, Ray (Environment, Aspendale)" w:date="2024-07-30T10:37:00Z" w16du:dateUtc="2024-07-30T00:37:00Z">
        <w:r w:rsidR="005E0D0B">
          <w:t>cylinder types</w:t>
        </w:r>
      </w:ins>
      <w:ins w:id="76" w:author="Langenfelds, Ray (Environment, Aspendale)" w:date="2024-07-30T10:40:00Z" w16du:dateUtc="2024-07-30T00:40:00Z">
        <w:r w:rsidR="00A807BE">
          <w:t>.</w:t>
        </w:r>
      </w:ins>
      <w:ins w:id="77" w:author="Langenfelds, Ray (Environment, Aspendale)" w:date="2024-07-30T10:39:00Z" w16du:dateUtc="2024-07-30T00:39:00Z">
        <w:r w:rsidR="00A807BE">
          <w:t xml:space="preserve"> </w:t>
        </w:r>
      </w:ins>
      <w:ins w:id="78" w:author="Langenfelds, Ray (Environment, Aspendale)" w:date="2024-07-30T10:40:00Z" w16du:dateUtc="2024-07-30T00:40:00Z">
        <w:r w:rsidR="00A807BE">
          <w:t>A</w:t>
        </w:r>
      </w:ins>
      <w:ins w:id="79" w:author="Langenfelds, Ray (Environment, Aspendale)" w:date="2024-07-30T10:39:00Z">
        <w:r w:rsidR="00A807BE" w:rsidRPr="00A807BE">
          <w:t xml:space="preserve"> key constraint is relative stability to better than ± 0.2 ppb/</w:t>
        </w:r>
        <w:proofErr w:type="spellStart"/>
        <w:r w:rsidR="00A807BE" w:rsidRPr="00A807BE">
          <w:t>yr</w:t>
        </w:r>
        <w:proofErr w:type="spellEnd"/>
        <w:r w:rsidR="00A807BE" w:rsidRPr="00A807BE">
          <w:t xml:space="preserve"> among 59 individual standards in 34L or 35L </w:t>
        </w:r>
      </w:ins>
      <w:ins w:id="80" w:author="Langenfelds, Ray (Environment, Aspendale)" w:date="2024-07-30T10:43:00Z" w16du:dateUtc="2024-07-30T00:43:00Z">
        <w:r w:rsidR="00A807BE">
          <w:t xml:space="preserve">stainless steel </w:t>
        </w:r>
      </w:ins>
      <w:ins w:id="81" w:author="Langenfelds, Ray (Environment, Aspendale)" w:date="2024-07-30T10:39:00Z">
        <w:r w:rsidR="00A807BE" w:rsidRPr="00A807BE">
          <w:t>Essex cylinders as measured over time intervals of 7+ years. Of these, 29 were first analysed between 1992 and 1999</w:t>
        </w:r>
      </w:ins>
      <w:ins w:id="82" w:author="Langenfelds, Ray (Environment, Aspendale)" w:date="2024-07-30T10:42:00Z" w16du:dateUtc="2024-07-30T00:42:00Z">
        <w:r w:rsidR="00A807BE">
          <w:t>.</w:t>
        </w:r>
      </w:ins>
    </w:p>
    <w:p w14:paraId="02330BBA" w14:textId="359FDB3F" w:rsidR="00EC15AD" w:rsidRDefault="000744D1" w:rsidP="000744D1">
      <w:r w:rsidRPr="000744D1">
        <w:t xml:space="preserve">The </w:t>
      </w:r>
      <w:ins w:id="83" w:author="Langenfelds, Ray (Environment, Aspendale)" w:date="2024-07-30T09:50:00Z" w16du:dateUtc="2024-07-29T23:50:00Z">
        <w:r w:rsidR="00C84B14">
          <w:t xml:space="preserve">early </w:t>
        </w:r>
      </w:ins>
      <w:r w:rsidRPr="000744D1">
        <w:t xml:space="preserve">intercomparison of measurements by NOAA GML and CSIRO same air from the </w:t>
      </w:r>
      <w:proofErr w:type="spellStart"/>
      <w:r w:rsidRPr="000744D1">
        <w:t>Kennaook</w:t>
      </w:r>
      <w:proofErr w:type="spellEnd"/>
      <w:r w:rsidRPr="000744D1">
        <w:t>/Cape</w:t>
      </w:r>
      <w:r>
        <w:t xml:space="preserve"> </w:t>
      </w:r>
      <w:r w:rsidRPr="000744D1">
        <w:t>Grim Observatory (1992-1998) showed significant (&gt;2%) and trending biases (Masarie et al., 2001</w:t>
      </w:r>
      <w:del w:id="84" w:author="Langenfelds, Ray (Environment, Aspendale)" w:date="2024-07-30T09:59:00Z" w16du:dateUtc="2024-07-29T23:59:00Z">
        <w:r w:rsidRPr="000744D1" w:rsidDel="008941AC">
          <w:delText>,</w:delText>
        </w:r>
        <w:r w:rsidDel="008941AC">
          <w:delText xml:space="preserve"> </w:delText>
        </w:r>
        <w:r w:rsidRPr="000744D1" w:rsidDel="008941AC">
          <w:delText>Francey et al., 2003</w:delText>
        </w:r>
      </w:del>
      <w:r w:rsidRPr="000744D1">
        <w:t>). The non-linear response of the H</w:t>
      </w:r>
      <w:r w:rsidRPr="00DE4CA2">
        <w:rPr>
          <w:vertAlign w:val="subscript"/>
          <w:rPrChange w:id="85" w:author="Langenfelds, Ray (Environment, Aspendale)" w:date="2024-07-30T11:04:00Z" w16du:dateUtc="2024-07-30T01:04:00Z">
            <w:rPr/>
          </w:rPrChange>
        </w:rPr>
        <w:t>2</w:t>
      </w:r>
      <w:r w:rsidRPr="000744D1">
        <w:t xml:space="preserve"> analytical system detector, the instability of H</w:t>
      </w:r>
      <w:r w:rsidRPr="00DE4CA2">
        <w:rPr>
          <w:vertAlign w:val="subscript"/>
          <w:rPrChange w:id="86" w:author="Langenfelds, Ray (Environment, Aspendale)" w:date="2024-07-30T11:04:00Z" w16du:dateUtc="2024-07-30T01:04:00Z">
            <w:rPr/>
          </w:rPrChange>
        </w:rPr>
        <w:t>2</w:t>
      </w:r>
      <w:r>
        <w:t xml:space="preserve"> </w:t>
      </w:r>
      <w:r w:rsidRPr="000744D1">
        <w:t xml:space="preserve">standards stored in </w:t>
      </w:r>
      <w:proofErr w:type="spellStart"/>
      <w:r w:rsidRPr="000744D1">
        <w:t>aluminum</w:t>
      </w:r>
      <w:proofErr w:type="spellEnd"/>
      <w:r w:rsidRPr="000744D1">
        <w:t xml:space="preserve"> cylinders (commonly used for CO2 and CH</w:t>
      </w:r>
      <w:r w:rsidRPr="00DE4CA2">
        <w:rPr>
          <w:vertAlign w:val="subscript"/>
          <w:rPrChange w:id="87" w:author="Langenfelds, Ray (Environment, Aspendale)" w:date="2024-07-30T11:04:00Z" w16du:dateUtc="2024-07-30T01:04:00Z">
            <w:rPr/>
          </w:rPrChange>
        </w:rPr>
        <w:t>4</w:t>
      </w:r>
      <w:r w:rsidRPr="000744D1">
        <w:t xml:space="preserve"> standards) and the different</w:t>
      </w:r>
      <w:r>
        <w:t xml:space="preserve"> </w:t>
      </w:r>
      <w:r w:rsidRPr="000744D1">
        <w:t>calibration scales were presented as likely explanations for the observed time dependent biases between</w:t>
      </w:r>
      <w:r>
        <w:t xml:space="preserve"> </w:t>
      </w:r>
      <w:r w:rsidRPr="000744D1">
        <w:t>the two labs.</w:t>
      </w:r>
    </w:p>
    <w:sectPr w:rsidR="00EC15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angenfelds, Ray (Environment, Aspendale)">
    <w15:presenceInfo w15:providerId="AD" w15:userId="S::lan324@csiro.au::54ab8158-443e-4bc0-b0bd-74ee4266d8f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D1"/>
    <w:rsid w:val="000744D1"/>
    <w:rsid w:val="00331EF7"/>
    <w:rsid w:val="005E0D0B"/>
    <w:rsid w:val="006208EE"/>
    <w:rsid w:val="008941AC"/>
    <w:rsid w:val="00A010A0"/>
    <w:rsid w:val="00A77F99"/>
    <w:rsid w:val="00A807BE"/>
    <w:rsid w:val="00C84B14"/>
    <w:rsid w:val="00DE4CA2"/>
    <w:rsid w:val="00EC15AD"/>
    <w:rsid w:val="00F443E2"/>
    <w:rsid w:val="00FB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3BBAF"/>
  <w15:chartTrackingRefBased/>
  <w15:docId w15:val="{2CC99F13-2CC3-41EF-A755-D63733E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4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4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4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4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4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4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4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4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4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4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4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4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4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4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4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4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4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4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4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4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4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4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4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4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4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4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4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4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4D1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C84B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Langenfelds, Ray (Environment, Aspendale)</dc:creator>
  <cp:keywords/>
  <dc:description/>
  <cp:lastModifiedBy>Langenfelds, Ray (Environment, Aspendale)</cp:lastModifiedBy>
  <cp:revision>3</cp:revision>
  <dcterms:created xsi:type="dcterms:W3CDTF">2024-07-29T23:47:00Z</dcterms:created>
  <dcterms:modified xsi:type="dcterms:W3CDTF">2024-07-30T01:04:00Z</dcterms:modified>
</cp:coreProperties>
</file>